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789502" w14:textId="77777777" w:rsidR="00FD028A" w:rsidRPr="00FD028A" w:rsidRDefault="00FD028A" w:rsidP="00FD028A">
      <w:pPr>
        <w:spacing w:after="0" w:line="240" w:lineRule="auto"/>
        <w:rPr>
          <w:del w:id="0" w:author="Autor"/>
          <w:rFonts w:eastAsia="Times New Roman" w:cs="Times New Roman"/>
          <w:sz w:val="20"/>
          <w:szCs w:val="20"/>
        </w:rPr>
      </w:pPr>
      <w:bookmarkStart w:id="1" w:name="_GoBack"/>
      <w:bookmarkEnd w:id="1"/>
      <w:del w:id="2" w:author="Autor">
        <w:r w:rsidRPr="00FD028A">
          <w:rPr>
            <w:rFonts w:ascii="Arial" w:eastAsia="Times New Roman" w:hAnsi="Arial" w:cs="Arial"/>
            <w:noProof/>
            <w:sz w:val="20"/>
            <w:szCs w:val="20"/>
          </w:rPr>
          <w:drawing>
            <wp:anchor distT="0" distB="0" distL="114300" distR="114300" simplePos="0" relativeHeight="251663360" behindDoc="1" locked="0" layoutInCell="1" allowOverlap="1" wp14:anchorId="7D7FE577" wp14:editId="2E930FF3">
              <wp:simplePos x="0" y="0"/>
              <wp:positionH relativeFrom="column">
                <wp:posOffset>2465070</wp:posOffset>
              </wp:positionH>
              <wp:positionV relativeFrom="paragraph">
                <wp:posOffset>49530</wp:posOffset>
              </wp:positionV>
              <wp:extent cx="1289685" cy="939165"/>
              <wp:effectExtent l="0" t="0" r="5715" b="0"/>
              <wp:wrapTight wrapText="bothSides">
                <wp:wrapPolygon edited="0">
                  <wp:start x="0" y="0"/>
                  <wp:lineTo x="0" y="21030"/>
                  <wp:lineTo x="21377" y="21030"/>
                  <wp:lineTo x="21377" y="0"/>
                  <wp:lineTo x="0" y="0"/>
                </wp:wrapPolygon>
              </wp:wrapTight>
              <wp:docPr id="3" name="Obrázo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89685" cy="939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FD028A">
          <w:rPr>
            <w:rFonts w:eastAsia="Times New Roman" w:cs="Times New Roman"/>
            <w:noProof/>
            <w:sz w:val="20"/>
            <w:szCs w:val="20"/>
          </w:rPr>
          <w:drawing>
            <wp:anchor distT="0" distB="0" distL="114300" distR="114300" simplePos="0" relativeHeight="251662336" behindDoc="0" locked="0" layoutInCell="1" allowOverlap="1" wp14:anchorId="5AD7B1B8" wp14:editId="1FC9D4E2">
              <wp:simplePos x="0" y="0"/>
              <wp:positionH relativeFrom="column">
                <wp:posOffset>-4445</wp:posOffset>
              </wp:positionH>
              <wp:positionV relativeFrom="paragraph">
                <wp:posOffset>-4445</wp:posOffset>
              </wp:positionV>
              <wp:extent cx="1351280" cy="939800"/>
              <wp:effectExtent l="0" t="0" r="1270" b="0"/>
              <wp:wrapSquare wrapText="bothSides"/>
              <wp:docPr id="4" name="Obrázok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51280" cy="9398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FD028A" w:rsidDel="00E701EB">
          <w:rPr>
            <w:rFonts w:eastAsia="Times New Roman" w:cs="Times New Roman"/>
            <w:sz w:val="20"/>
            <w:szCs w:val="20"/>
          </w:rPr>
          <w:delText xml:space="preserve"> </w:delText>
        </w:r>
        <w:r w:rsidRPr="00FD028A">
          <w:rPr>
            <w:rFonts w:eastAsia="Times New Roman" w:cs="Times New Roman"/>
            <w:sz w:val="20"/>
            <w:szCs w:val="20"/>
          </w:rPr>
          <w:tab/>
        </w:r>
        <w:r w:rsidRPr="00FD028A">
          <w:rPr>
            <w:rFonts w:eastAsia="Times New Roman" w:cs="Times New Roman"/>
            <w:sz w:val="20"/>
            <w:szCs w:val="20"/>
          </w:rPr>
          <w:tab/>
        </w:r>
        <w:r w:rsidRPr="00FD028A">
          <w:rPr>
            <w:rFonts w:eastAsia="Times New Roman" w:cs="Times New Roman"/>
            <w:sz w:val="20"/>
            <w:szCs w:val="20"/>
          </w:rPr>
          <w:tab/>
        </w:r>
        <w:r w:rsidRPr="00FD028A">
          <w:rPr>
            <w:rFonts w:eastAsia="Times New Roman" w:cs="Times New Roman"/>
            <w:sz w:val="20"/>
            <w:szCs w:val="20"/>
          </w:rPr>
          <w:tab/>
        </w:r>
        <w:r w:rsidRPr="00FD028A">
          <w:rPr>
            <w:rFonts w:eastAsia="Times New Roman" w:cs="Times New Roman"/>
            <w:sz w:val="20"/>
            <w:szCs w:val="20"/>
          </w:rPr>
          <w:tab/>
        </w:r>
        <w:r w:rsidRPr="00FD028A">
          <w:rPr>
            <w:rFonts w:eastAsia="Times New Roman" w:cs="Times New Roman"/>
            <w:noProof/>
            <w:sz w:val="20"/>
            <w:szCs w:val="20"/>
          </w:rPr>
          <w:drawing>
            <wp:anchor distT="0" distB="0" distL="114300" distR="114300" simplePos="0" relativeHeight="251661312" behindDoc="0" locked="1" layoutInCell="1" allowOverlap="1" wp14:anchorId="1CF8B14E" wp14:editId="0BB6B097">
              <wp:simplePos x="0" y="0"/>
              <wp:positionH relativeFrom="character">
                <wp:posOffset>3016885</wp:posOffset>
              </wp:positionH>
              <wp:positionV relativeFrom="line">
                <wp:posOffset>-4445</wp:posOffset>
              </wp:positionV>
              <wp:extent cx="733425" cy="937895"/>
              <wp:effectExtent l="0" t="0" r="9525" b="0"/>
              <wp:wrapSquare wrapText="bothSides"/>
              <wp:docPr id="5" name="Obrázok 5" descr="Štátny znak Slovenskej republiky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 descr="Štátny znak Slovenskej republiky"/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3425" cy="937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FD028A">
          <w:rPr>
            <w:rFonts w:eastAsia="Times New Roman" w:cs="Times New Roman"/>
            <w:sz w:val="20"/>
            <w:szCs w:val="20"/>
          </w:rPr>
          <w:delText xml:space="preserve">    </w:delText>
        </w:r>
        <w:r w:rsidRPr="00FD028A">
          <w:rPr>
            <w:rFonts w:eastAsia="Times New Roman" w:cs="Times New Roman"/>
            <w:sz w:val="20"/>
            <w:szCs w:val="20"/>
          </w:rPr>
          <w:tab/>
        </w:r>
        <w:r w:rsidRPr="00FD028A">
          <w:rPr>
            <w:rFonts w:eastAsia="Times New Roman" w:cs="Times New Roman"/>
            <w:sz w:val="20"/>
            <w:szCs w:val="20"/>
          </w:rPr>
          <w:tab/>
        </w:r>
        <w:r w:rsidRPr="00FD028A">
          <w:rPr>
            <w:rFonts w:eastAsia="Times New Roman" w:cs="Times New Roman"/>
            <w:sz w:val="20"/>
            <w:szCs w:val="20"/>
          </w:rPr>
          <w:tab/>
          <w:delText xml:space="preserve">         </w:delText>
        </w:r>
      </w:del>
    </w:p>
    <w:p w14:paraId="65F9362E" w14:textId="77777777" w:rsidR="00FD028A" w:rsidRPr="00FD028A" w:rsidRDefault="00FD028A" w:rsidP="00FD028A">
      <w:pPr>
        <w:spacing w:after="0" w:line="240" w:lineRule="auto"/>
        <w:jc w:val="center"/>
        <w:rPr>
          <w:del w:id="3" w:author="Autor"/>
          <w:rFonts w:eastAsia="Times New Roman" w:cs="Times New Roman"/>
          <w:sz w:val="20"/>
          <w:szCs w:val="20"/>
        </w:rPr>
      </w:pPr>
    </w:p>
    <w:p w14:paraId="24A0755A" w14:textId="77777777" w:rsidR="00FD028A" w:rsidRPr="00FD028A" w:rsidRDefault="00FD028A" w:rsidP="00FD028A">
      <w:pPr>
        <w:spacing w:after="0" w:line="240" w:lineRule="auto"/>
        <w:jc w:val="center"/>
        <w:rPr>
          <w:del w:id="4" w:author="Autor"/>
          <w:rFonts w:eastAsia="Times New Roman" w:cs="Times New Roman"/>
          <w:b/>
          <w:sz w:val="20"/>
          <w:szCs w:val="20"/>
        </w:rPr>
      </w:pPr>
    </w:p>
    <w:p w14:paraId="3AC2D417" w14:textId="77777777" w:rsidR="00FD028A" w:rsidRPr="00FD028A" w:rsidRDefault="00FD028A" w:rsidP="00FD028A">
      <w:pPr>
        <w:spacing w:after="0" w:line="240" w:lineRule="auto"/>
        <w:jc w:val="center"/>
        <w:rPr>
          <w:del w:id="5" w:author="Autor"/>
          <w:rFonts w:eastAsia="Times New Roman" w:cs="Times New Roman"/>
          <w:b/>
          <w:sz w:val="20"/>
          <w:szCs w:val="20"/>
        </w:rPr>
      </w:pPr>
    </w:p>
    <w:p w14:paraId="5F4F3A64" w14:textId="77777777" w:rsidR="00FD028A" w:rsidRPr="00FD028A" w:rsidRDefault="00FD028A" w:rsidP="00FD028A">
      <w:pPr>
        <w:spacing w:after="0" w:line="240" w:lineRule="auto"/>
        <w:jc w:val="center"/>
        <w:rPr>
          <w:del w:id="6" w:author="Autor"/>
          <w:rFonts w:eastAsia="Times New Roman" w:cs="Times New Roman"/>
          <w:b/>
          <w:sz w:val="20"/>
          <w:szCs w:val="20"/>
        </w:rPr>
      </w:pPr>
    </w:p>
    <w:p w14:paraId="339FA265" w14:textId="77777777" w:rsidR="000017A2" w:rsidRPr="00BF50ED" w:rsidRDefault="000017A2" w:rsidP="000017A2">
      <w:pPr>
        <w:rPr>
          <w:ins w:id="7" w:author="Autor"/>
          <w:sz w:val="20"/>
          <w:szCs w:val="20"/>
        </w:rPr>
      </w:pPr>
      <w:ins w:id="8" w:author="Autor"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BF50ED">
          <w:rPr>
            <w:b/>
            <w:noProof/>
          </w:rPr>
          <w:drawing>
            <wp:anchor distT="0" distB="0" distL="114300" distR="114300" simplePos="0" relativeHeight="251659264" behindDoc="0" locked="0" layoutInCell="1" allowOverlap="1" wp14:anchorId="747E707E" wp14:editId="31AE8A1C">
              <wp:simplePos x="0" y="0"/>
              <wp:positionH relativeFrom="column">
                <wp:posOffset>10795</wp:posOffset>
              </wp:positionH>
              <wp:positionV relativeFrom="paragraph">
                <wp:posOffset>86995</wp:posOffset>
              </wp:positionV>
              <wp:extent cx="1374775" cy="899795"/>
              <wp:effectExtent l="0" t="0" r="0" b="0"/>
              <wp:wrapNone/>
              <wp:docPr id="11" name="Obrázok 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6"/>
                      <pic:cNvPicPr>
                        <a:picLocks noChangeAspect="1" noChangeArrowheads="1"/>
                      </pic:cNvPicPr>
                    </pic:nvPicPr>
                    <pic:blipFill>
                      <a:blip r:embed="rId1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477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F50ED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56192" behindDoc="1" locked="0" layoutInCell="1" allowOverlap="1" wp14:anchorId="0FF52339" wp14:editId="4A550D62">
              <wp:simplePos x="0" y="0"/>
              <wp:positionH relativeFrom="column">
                <wp:posOffset>4489450</wp:posOffset>
              </wp:positionH>
              <wp:positionV relativeFrom="paragraph">
                <wp:posOffset>88900</wp:posOffset>
              </wp:positionV>
              <wp:extent cx="1234440" cy="899795"/>
              <wp:effectExtent l="0" t="0" r="3810" b="0"/>
              <wp:wrapTight wrapText="bothSides">
                <wp:wrapPolygon edited="0">
                  <wp:start x="0" y="0"/>
                  <wp:lineTo x="0" y="21036"/>
                  <wp:lineTo x="21333" y="21036"/>
                  <wp:lineTo x="21333" y="0"/>
                  <wp:lineTo x="0" y="0"/>
                </wp:wrapPolygon>
              </wp:wrapTight>
              <wp:docPr id="9" name="Obrázo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4440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F50ED" w:rsidDel="00E701EB">
          <w:rPr>
            <w:sz w:val="20"/>
            <w:szCs w:val="20"/>
          </w:rPr>
          <w:t xml:space="preserve"> </w:t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</w:ins>
    </w:p>
    <w:p w14:paraId="0E25C633" w14:textId="77777777" w:rsidR="000017A2" w:rsidRPr="00BF50ED" w:rsidRDefault="000017A2" w:rsidP="000017A2">
      <w:pPr>
        <w:rPr>
          <w:ins w:id="9" w:author="Autor"/>
          <w:sz w:val="20"/>
          <w:szCs w:val="20"/>
        </w:rPr>
      </w:pPr>
    </w:p>
    <w:p w14:paraId="5A314D45" w14:textId="77777777" w:rsidR="000017A2" w:rsidRPr="00BF50ED" w:rsidRDefault="000017A2" w:rsidP="000017A2">
      <w:pPr>
        <w:rPr>
          <w:ins w:id="10" w:author="Autor"/>
          <w:b/>
          <w:sz w:val="20"/>
          <w:szCs w:val="20"/>
        </w:rPr>
      </w:pPr>
      <w:ins w:id="11" w:author="Autor"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  <w:t xml:space="preserve">    </w:t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</w:ins>
    </w:p>
    <w:p w14:paraId="306E397E" w14:textId="77777777" w:rsidR="00D459DA" w:rsidRDefault="00D459DA" w:rsidP="000017A2">
      <w:pPr>
        <w:spacing w:after="0"/>
        <w:ind w:right="6804"/>
        <w:jc w:val="center"/>
        <w:rPr>
          <w:ins w:id="12" w:author="Autor"/>
          <w:rFonts w:ascii="Arial" w:hAnsi="Arial" w:cs="Arial"/>
          <w:sz w:val="20"/>
          <w:szCs w:val="20"/>
        </w:rPr>
      </w:pPr>
    </w:p>
    <w:p w14:paraId="0FA0600E" w14:textId="77777777" w:rsidR="000017A2" w:rsidRPr="00BF50ED" w:rsidRDefault="000017A2" w:rsidP="000017A2">
      <w:pPr>
        <w:spacing w:after="0"/>
        <w:ind w:right="6804"/>
        <w:jc w:val="center"/>
        <w:rPr>
          <w:ins w:id="13" w:author="Autor"/>
          <w:rFonts w:ascii="Arial" w:hAnsi="Arial" w:cs="Arial"/>
          <w:sz w:val="20"/>
          <w:szCs w:val="20"/>
        </w:rPr>
      </w:pPr>
      <w:ins w:id="14" w:author="Autor">
        <w:r w:rsidRPr="00BF50ED">
          <w:rPr>
            <w:rFonts w:ascii="Arial" w:hAnsi="Arial" w:cs="Arial"/>
            <w:sz w:val="20"/>
            <w:szCs w:val="20"/>
          </w:rPr>
          <w:t>Európska únia</w:t>
        </w:r>
      </w:ins>
    </w:p>
    <w:p w14:paraId="1691C54A" w14:textId="77777777" w:rsidR="000017A2" w:rsidRPr="00BF50ED" w:rsidRDefault="000017A2" w:rsidP="000017A2">
      <w:pPr>
        <w:spacing w:after="0"/>
        <w:ind w:right="6804"/>
        <w:jc w:val="center"/>
        <w:rPr>
          <w:ins w:id="15" w:author="Autor"/>
          <w:rFonts w:ascii="Arial" w:hAnsi="Arial" w:cs="Arial"/>
          <w:sz w:val="20"/>
          <w:szCs w:val="20"/>
        </w:rPr>
      </w:pPr>
      <w:ins w:id="16" w:author="Autor">
        <w:r w:rsidRPr="00BF50ED">
          <w:rPr>
            <w:rFonts w:ascii="Arial" w:hAnsi="Arial" w:cs="Arial"/>
            <w:sz w:val="20"/>
            <w:szCs w:val="20"/>
          </w:rPr>
          <w:t>Európsky fond regionálneho</w:t>
        </w:r>
      </w:ins>
    </w:p>
    <w:p w14:paraId="714A774E" w14:textId="77777777" w:rsidR="000017A2" w:rsidRDefault="00D459DA" w:rsidP="000017A2">
      <w:pPr>
        <w:spacing w:after="0"/>
        <w:ind w:right="6804"/>
        <w:jc w:val="center"/>
        <w:rPr>
          <w:ins w:id="17" w:author="Autor"/>
          <w:rFonts w:ascii="Arial" w:hAnsi="Arial" w:cs="Arial"/>
          <w:sz w:val="20"/>
          <w:szCs w:val="20"/>
        </w:rPr>
      </w:pPr>
      <w:ins w:id="18" w:author="Autor">
        <w:r>
          <w:rPr>
            <w:rFonts w:ascii="Arial" w:hAnsi="Arial" w:cs="Arial"/>
            <w:sz w:val="20"/>
            <w:szCs w:val="20"/>
          </w:rPr>
          <w:t>r</w:t>
        </w:r>
        <w:r w:rsidR="000017A2" w:rsidRPr="00BF50ED">
          <w:rPr>
            <w:rFonts w:ascii="Arial" w:hAnsi="Arial" w:cs="Arial"/>
            <w:sz w:val="20"/>
            <w:szCs w:val="20"/>
          </w:rPr>
          <w:t>ozvoja</w:t>
        </w:r>
      </w:ins>
    </w:p>
    <w:p w14:paraId="50CFD9DB" w14:textId="77777777" w:rsidR="00D459DA" w:rsidRPr="00BF50ED" w:rsidRDefault="00D459DA" w:rsidP="00F85D91">
      <w:pPr>
        <w:spacing w:after="0"/>
        <w:ind w:right="6804"/>
        <w:jc w:val="center"/>
        <w:rPr>
          <w:b/>
          <w:sz w:val="20"/>
          <w:szCs w:val="20"/>
        </w:rPr>
        <w:pPrChange w:id="19" w:author="Autor">
          <w:pPr>
            <w:spacing w:after="0" w:line="240" w:lineRule="auto"/>
            <w:jc w:val="center"/>
          </w:pPr>
        </w:pPrChange>
      </w:pPr>
    </w:p>
    <w:p w14:paraId="50E57D66" w14:textId="77777777" w:rsidR="000017A2" w:rsidRDefault="000017A2" w:rsidP="00F85D91">
      <w:pPr>
        <w:spacing w:after="0"/>
        <w:jc w:val="center"/>
        <w:rPr>
          <w:b/>
          <w:sz w:val="40"/>
          <w:szCs w:val="20"/>
        </w:rPr>
        <w:pPrChange w:id="20" w:author="Autor">
          <w:pPr>
            <w:spacing w:after="0" w:line="240" w:lineRule="auto"/>
            <w:jc w:val="center"/>
          </w:pPr>
        </w:pPrChange>
      </w:pPr>
      <w:r>
        <w:rPr>
          <w:b/>
          <w:sz w:val="40"/>
          <w:szCs w:val="20"/>
        </w:rPr>
        <w:t>Vzor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CA71BEB43F5C4E96B40F83F6275BFDBA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1B088E">
            <w:rPr>
              <w:b/>
              <w:sz w:val="40"/>
              <w:szCs w:val="20"/>
            </w:rPr>
            <w:t>6</w:t>
          </w:r>
        </w:sdtContent>
      </w:sdt>
    </w:p>
    <w:p w14:paraId="0F089FE7" w14:textId="3C6C3F34" w:rsidR="00FD028A" w:rsidRPr="00FD028A" w:rsidRDefault="00FD028A" w:rsidP="000017A2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customXmlDelRangeStart w:id="21" w:author="Autor"/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1636753572"/>
          <w:placeholder>
            <w:docPart w:val="C65567CE96204523849595B3EC814BC2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21"/>
          <w:del w:id="22" w:author="Autor">
            <w:r w:rsidR="008534C4">
              <w:rPr>
                <w:rFonts w:eastAsia="Times New Roman" w:cs="Times New Roman"/>
                <w:b/>
                <w:sz w:val="32"/>
                <w:szCs w:val="32"/>
              </w:rPr>
              <w:delText>2</w:delText>
            </w:r>
          </w:del>
          <w:customXmlDelRangeStart w:id="23" w:author="Autor"/>
        </w:sdtContent>
      </w:sdt>
      <w:customXmlDelRangeEnd w:id="23"/>
      <w:customXmlInsRangeStart w:id="24" w:author="Autor"/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24"/>
          <w:ins w:id="25" w:author="Autor">
            <w:r w:rsidR="001B088E">
              <w:rPr>
                <w:rFonts w:eastAsia="Times New Roman" w:cs="Times New Roman"/>
                <w:b/>
                <w:sz w:val="32"/>
                <w:szCs w:val="32"/>
              </w:rPr>
              <w:t>3</w:t>
            </w:r>
          </w:ins>
          <w:customXmlInsRangeStart w:id="26" w:author="Autor"/>
        </w:sdtContent>
      </w:sdt>
      <w:customXmlInsRangeEnd w:id="26"/>
    </w:p>
    <w:p w14:paraId="58EB1F55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4F1DE57B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48F98536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p w14:paraId="1FC19226" w14:textId="77777777" w:rsidR="00FD028A" w:rsidRPr="00FD028A" w:rsidRDefault="00FD028A" w:rsidP="00FD028A">
      <w:pPr>
        <w:spacing w:after="0" w:line="240" w:lineRule="auto"/>
        <w:rPr>
          <w:del w:id="27" w:author="Autor"/>
          <w:rFonts w:eastAsia="Times New Roman" w:cs="Times New Roman"/>
          <w:sz w:val="20"/>
          <w:szCs w:val="20"/>
        </w:rPr>
      </w:pPr>
    </w:p>
    <w:p w14:paraId="601070A1" w14:textId="77777777" w:rsidR="00FD028A" w:rsidRPr="00FD028A" w:rsidRDefault="00FD028A" w:rsidP="00FD028A">
      <w:pPr>
        <w:spacing w:after="0" w:line="240" w:lineRule="auto"/>
        <w:rPr>
          <w:del w:id="28" w:author="Autor"/>
          <w:rFonts w:eastAsia="Times New Roman" w:cs="Times New Roman"/>
          <w:sz w:val="20"/>
          <w:szCs w:val="20"/>
        </w:rPr>
      </w:pP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14:paraId="4974DF67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2778472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14:paraId="4C4F6C07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1DF02AD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21A8ACA9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5EF4A376" w14:textId="77777777" w:rsidR="00977107" w:rsidRDefault="001A6CEA" w:rsidP="00977107">
            <w:pPr>
              <w:pStyle w:val="Hlavika"/>
            </w:pPr>
            <w:r>
              <w:t>Test štátnej pomoci</w:t>
            </w:r>
          </w:p>
          <w:p w14:paraId="6A2FDE6D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14:paraId="48E7FE90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23AB4A29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14:paraId="7D48D54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6E2A91C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2268349" w14:textId="77777777" w:rsid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14:paraId="4A877032" w14:textId="77777777" w:rsidR="00FA2E1F" w:rsidRPr="00FD028A" w:rsidRDefault="00FA2E1F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FD028A" w:rsidRPr="00FD028A" w14:paraId="2FB9B779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071DB05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14:paraId="19027470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0E39B21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56713E0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51652BB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314B0CE2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73A082E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14:paraId="78588A86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14:paraId="77C73142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14:paraId="62E3111D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02C07899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14:paraId="2CDF3EA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0B745C6D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0A0A897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5148086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5377020D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17969420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6BD5C95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14:paraId="71BDAC7F" w14:textId="77777777" w:rsidR="00FD028A" w:rsidRPr="00FD028A" w:rsidRDefault="0056375D" w:rsidP="00FD028A">
            <w:pPr>
              <w:jc w:val="both"/>
              <w:rPr>
                <w:del w:id="29" w:author="Autor"/>
                <w:rFonts w:eastAsia="Times New Roman" w:cs="Times New Roman"/>
                <w:szCs w:val="20"/>
              </w:rPr>
            </w:pPr>
            <w:r w:rsidRPr="00113AA3">
              <w:t xml:space="preserve">Úrad </w:t>
            </w:r>
            <w:ins w:id="30" w:author="Autor">
              <w:r>
                <w:t xml:space="preserve">podpredsedu </w:t>
              </w:r>
            </w:ins>
            <w:r>
              <w:t>vlády SR</w:t>
            </w:r>
          </w:p>
          <w:p w14:paraId="29956226" w14:textId="77777777" w:rsidR="00FD028A" w:rsidRPr="00FD028A" w:rsidRDefault="0056375D" w:rsidP="00FD028A">
            <w:pPr>
              <w:jc w:val="both"/>
              <w:rPr>
                <w:rFonts w:eastAsia="Times New Roman" w:cs="Times New Roman"/>
                <w:szCs w:val="20"/>
              </w:rPr>
            </w:pPr>
            <w:ins w:id="31" w:author="Autor">
              <w:r>
                <w:t xml:space="preserve"> pre investície a informatizáciu</w:t>
              </w:r>
              <w:r>
                <w:rPr>
                  <w:szCs w:val="20"/>
                </w:rPr>
                <w:t xml:space="preserve"> </w:t>
              </w:r>
            </w:ins>
            <w:r>
              <w:rPr>
                <w:szCs w:val="20"/>
              </w:rPr>
              <w:t xml:space="preserve">v súlade s kapitolou 1.2, ods. 3, písm. a)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FD028A" w:rsidRPr="00FD028A" w14:paraId="2265312A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3C14600D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14:paraId="74B5966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7557084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26E4EA7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37031E3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0DAACEB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6CC8244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5525B387" w14:textId="77777777" w:rsidR="00FD028A" w:rsidRPr="00FD028A" w:rsidRDefault="006D1888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6D1888">
              <w:rPr>
                <w:rFonts w:eastAsia="Times New Roman" w:cs="Times New Roman"/>
                <w:szCs w:val="20"/>
              </w:rPr>
              <w:t>Vzor je pre subjekty, ktorým je určený, záväzný. Subjekty, ktorým je vzor určený, môžu vzor doplniť s ohľadom na špecifické potreby OP, pričom musí byť zachovaný minimálny obsah uvedený vo vzore.</w:t>
            </w:r>
          </w:p>
        </w:tc>
      </w:tr>
      <w:tr w:rsidR="00FD028A" w:rsidRPr="00FD028A" w14:paraId="1C7EF6AA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1F1BDA0C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14:paraId="0A88C44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3BDE509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5AC6ED00" w14:textId="7F327DB0" w:rsidR="00FD028A" w:rsidRPr="00E8200A" w:rsidRDefault="00717382" w:rsidP="00D459DA">
            <w:pPr>
              <w:jc w:val="both"/>
            </w:pPr>
            <w:customXmlDelRangeStart w:id="32" w:author="Autor"/>
            <w:sdt>
              <w:sdtPr>
                <w:rPr>
                  <w:rFonts w:eastAsia="Times New Roman" w:cs="Times New Roman"/>
                  <w:szCs w:val="20"/>
                </w:rPr>
                <w:id w:val="556364739"/>
                <w:placeholder>
                  <w:docPart w:val="31EEF54E3E05462A87CFBA6F04F2B4E2"/>
                </w:placeholder>
                <w:date w:fullDate="2016-02-1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32"/>
                <w:del w:id="33" w:author="Autor">
                  <w:r w:rsidR="00650BFF">
                    <w:rPr>
                      <w:rFonts w:eastAsia="Times New Roman" w:cs="Times New Roman"/>
                      <w:szCs w:val="20"/>
                    </w:rPr>
                    <w:delText>11.02.2016</w:delText>
                  </w:r>
                </w:del>
                <w:customXmlDelRangeStart w:id="34" w:author="Autor"/>
              </w:sdtContent>
            </w:sdt>
            <w:customXmlDelRangeEnd w:id="34"/>
            <w:customXmlInsRangeStart w:id="35" w:author="Autor"/>
            <w:sdt>
              <w:sdtPr>
                <w:rPr>
                  <w:rFonts w:eastAsia="Times New Roman" w:cs="Times New Roman"/>
                  <w:szCs w:val="20"/>
                </w:rPr>
                <w:id w:val="88820667"/>
                <w:placeholder>
                  <w:docPart w:val="17BA6A5741434F2D811F9E65707C120F"/>
                </w:placeholder>
                <w:date w:fullDate="2018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35"/>
                <w:r w:rsidR="001B088E">
                  <w:rPr>
                    <w:rFonts w:eastAsia="Times New Roman" w:cs="Times New Roman"/>
                    <w:szCs w:val="20"/>
                  </w:rPr>
                  <w:t>31.10.2018</w:t>
                </w:r>
                <w:customXmlInsRangeStart w:id="36" w:author="Autor"/>
              </w:sdtContent>
            </w:sdt>
            <w:customXmlInsRangeEnd w:id="36"/>
          </w:p>
        </w:tc>
      </w:tr>
      <w:tr w:rsidR="00FD028A" w:rsidRPr="00FD028A" w14:paraId="0AB9FE6E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4DC98D2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14:paraId="483A0B1B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75C8EC2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817F90B" w14:textId="3D5ABCD3" w:rsidR="00FD028A" w:rsidRPr="00FD028A" w:rsidRDefault="00717382" w:rsidP="00D459DA">
            <w:pPr>
              <w:jc w:val="both"/>
              <w:rPr>
                <w:rFonts w:eastAsia="Times New Roman" w:cs="Times New Roman"/>
                <w:szCs w:val="20"/>
              </w:rPr>
            </w:pPr>
            <w:customXmlDelRangeStart w:id="37" w:author="Autor"/>
            <w:sdt>
              <w:sdtPr>
                <w:rPr>
                  <w:rFonts w:eastAsia="Times New Roman" w:cs="Times New Roman"/>
                  <w:szCs w:val="20"/>
                </w:rPr>
                <w:id w:val="-1852717407"/>
                <w:placeholder>
                  <w:docPart w:val="9DAB49A48C8E47788F6750A033A206D4"/>
                </w:placeholder>
                <w:date w:fullDate="2016-02-1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37"/>
                <w:del w:id="38" w:author="Autor">
                  <w:r w:rsidR="00650BFF">
                    <w:rPr>
                      <w:rFonts w:eastAsia="Times New Roman" w:cs="Times New Roman"/>
                      <w:szCs w:val="20"/>
                    </w:rPr>
                    <w:delText>11.02.2016</w:delText>
                  </w:r>
                </w:del>
                <w:customXmlDelRangeStart w:id="39" w:author="Autor"/>
              </w:sdtContent>
            </w:sdt>
            <w:customXmlDelRangeEnd w:id="39"/>
            <w:customXmlInsRangeStart w:id="40" w:author="Autor"/>
            <w:sdt>
              <w:sdtPr>
                <w:rPr>
                  <w:rFonts w:eastAsia="Times New Roman" w:cs="Times New Roman"/>
                  <w:szCs w:val="20"/>
                </w:rPr>
                <w:id w:val="-1813329615"/>
                <w:placeholder>
                  <w:docPart w:val="B6113643A03F47FD9AA1C6D0119BDC39"/>
                </w:placeholder>
                <w:date w:fullDate="2018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40"/>
                <w:r w:rsidR="001B088E">
                  <w:rPr>
                    <w:rFonts w:eastAsia="Times New Roman" w:cs="Times New Roman"/>
                    <w:szCs w:val="20"/>
                  </w:rPr>
                  <w:t>31.10.2018</w:t>
                </w:r>
                <w:customXmlInsRangeStart w:id="41" w:author="Autor"/>
              </w:sdtContent>
            </w:sdt>
            <w:customXmlInsRangeEnd w:id="41"/>
          </w:p>
        </w:tc>
      </w:tr>
      <w:tr w:rsidR="00FD028A" w:rsidRPr="00FD028A" w14:paraId="19D2FAA5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1C6276DD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02BA417E" w14:textId="77777777" w:rsidR="00FD028A" w:rsidRPr="00FD028A" w:rsidRDefault="00FD028A" w:rsidP="00FD028A">
            <w:pPr>
              <w:jc w:val="both"/>
              <w:rPr>
                <w:del w:id="42" w:author="Autor"/>
                <w:rFonts w:eastAsia="Times New Roman" w:cs="Times New Roman"/>
                <w:szCs w:val="20"/>
              </w:rPr>
            </w:pPr>
            <w:del w:id="43" w:author="Autor">
              <w:r w:rsidRPr="00FD028A">
                <w:rPr>
                  <w:rFonts w:eastAsia="Times New Roman" w:cs="Times New Roman"/>
                  <w:szCs w:val="20"/>
                </w:rPr>
                <w:delText>Ing. Igor Federič</w:delText>
              </w:r>
            </w:del>
          </w:p>
          <w:p w14:paraId="0876B8E8" w14:textId="3E6F3612" w:rsidR="00D459DA" w:rsidRPr="00047930" w:rsidRDefault="00FD028A" w:rsidP="00D459DA">
            <w:pPr>
              <w:jc w:val="both"/>
              <w:rPr>
                <w:ins w:id="44" w:author="Autor"/>
              </w:rPr>
            </w:pPr>
            <w:del w:id="45" w:author="Autor">
              <w:r w:rsidRPr="00FD028A">
                <w:rPr>
                  <w:rFonts w:eastAsia="Times New Roman" w:cs="Times New Roman"/>
                  <w:szCs w:val="20"/>
                </w:rPr>
                <w:delText>vedúci Úradu vlády SR</w:delText>
              </w:r>
            </w:del>
            <w:ins w:id="46" w:author="Autor">
              <w:r w:rsidR="00D459DA">
                <w:t>JUDr. Denisa Žiláková</w:t>
              </w:r>
            </w:ins>
          </w:p>
          <w:p w14:paraId="4DA04DBC" w14:textId="77777777" w:rsidR="00FD028A" w:rsidRPr="00FD028A" w:rsidRDefault="00D459DA" w:rsidP="00D459DA">
            <w:pPr>
              <w:jc w:val="both"/>
              <w:rPr>
                <w:rFonts w:eastAsia="Times New Roman" w:cs="Times New Roman"/>
                <w:szCs w:val="20"/>
              </w:rPr>
            </w:pPr>
            <w:ins w:id="47" w:author="Autor">
              <w:r>
                <w:t>generálna riaditeľka sekcie centrálny koordinačný orgán</w:t>
              </w:r>
            </w:ins>
          </w:p>
        </w:tc>
      </w:tr>
    </w:tbl>
    <w:p w14:paraId="4B7A2C54" w14:textId="77777777" w:rsidR="00FD028A" w:rsidRDefault="00FD028A" w:rsidP="00FD028A">
      <w:pPr>
        <w:rPr>
          <w:del w:id="48" w:author="Autor"/>
        </w:rPr>
      </w:pPr>
    </w:p>
    <w:tbl>
      <w:tblPr>
        <w:tblStyle w:val="Mriekatabuky"/>
        <w:tblW w:w="9860" w:type="dxa"/>
        <w:tblInd w:w="-318" w:type="dxa"/>
        <w:tblLayout w:type="fixed"/>
        <w:tblLook w:val="04A0" w:firstRow="1" w:lastRow="0" w:firstColumn="1" w:lastColumn="0" w:noHBand="0" w:noVBand="1"/>
        <w:tblPrChange w:id="49" w:author="Autor">
          <w:tblPr>
            <w:tblStyle w:val="Mriekatabuky"/>
            <w:tblW w:w="9860" w:type="dxa"/>
            <w:tblInd w:w="-318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4503"/>
        <w:gridCol w:w="2126"/>
        <w:gridCol w:w="3231"/>
        <w:tblGridChange w:id="50">
          <w:tblGrid>
            <w:gridCol w:w="318"/>
            <w:gridCol w:w="4185"/>
            <w:gridCol w:w="2126"/>
            <w:gridCol w:w="3231"/>
            <w:gridCol w:w="318"/>
          </w:tblGrid>
        </w:tblGridChange>
      </w:tblGrid>
      <w:tr w:rsidR="001B7384" w:rsidRPr="001B7384" w14:paraId="1477E4EB" w14:textId="77777777" w:rsidTr="00F85D91">
        <w:trPr>
          <w:trHeight w:val="744"/>
          <w:trPrChange w:id="51" w:author="Autor">
            <w:trPr>
              <w:gridBefore w:val="1"/>
              <w:trHeight w:val="1559"/>
            </w:trPr>
          </w:trPrChange>
        </w:trPr>
        <w:tc>
          <w:tcPr>
            <w:tcW w:w="9860" w:type="dxa"/>
            <w:gridSpan w:val="3"/>
            <w:shd w:val="clear" w:color="auto" w:fill="5F497A" w:themeFill="accent4" w:themeFillShade="BF"/>
            <w:vAlign w:val="center"/>
            <w:tcPrChange w:id="52" w:author="Autor">
              <w:tcPr>
                <w:tcW w:w="9860" w:type="dxa"/>
                <w:gridSpan w:val="4"/>
                <w:shd w:val="clear" w:color="auto" w:fill="5F497A" w:themeFill="accent4" w:themeFillShade="BF"/>
                <w:vAlign w:val="center"/>
              </w:tcPr>
            </w:tcPrChange>
          </w:tcPr>
          <w:p w14:paraId="4DE63B25" w14:textId="77777777" w:rsidR="00FD028A" w:rsidRPr="00C6664F" w:rsidRDefault="001A6CEA" w:rsidP="00F06A27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C6664F">
              <w:rPr>
                <w:b/>
                <w:color w:val="FFFFFF" w:themeColor="background1"/>
                <w:sz w:val="36"/>
                <w:szCs w:val="36"/>
              </w:rPr>
              <w:t>Test štátnej pomoci</w:t>
            </w:r>
            <w:ins w:id="53" w:author="Autor">
              <w:r w:rsidR="00897525">
                <w:rPr>
                  <w:rStyle w:val="Odkaznapoznmkupodiarou"/>
                  <w:b/>
                  <w:color w:val="FFFFFF" w:themeColor="background1"/>
                  <w:sz w:val="36"/>
                  <w:szCs w:val="36"/>
                </w:rPr>
                <w:footnoteReference w:id="2"/>
              </w:r>
            </w:ins>
          </w:p>
        </w:tc>
      </w:tr>
      <w:tr w:rsidR="001B7384" w14:paraId="0DE22E06" w14:textId="77777777" w:rsidTr="00846DE6">
        <w:trPr>
          <w:trHeight w:val="414"/>
        </w:trPr>
        <w:tc>
          <w:tcPr>
            <w:tcW w:w="4503" w:type="dxa"/>
            <w:tcBorders>
              <w:bottom w:val="single" w:sz="4" w:space="0" w:color="auto"/>
            </w:tcBorders>
          </w:tcPr>
          <w:p w14:paraId="5695C31E" w14:textId="77777777" w:rsidR="001B7384" w:rsidRDefault="001B7384" w:rsidP="00E05759">
            <w:pPr>
              <w:tabs>
                <w:tab w:val="left" w:pos="1695"/>
              </w:tabs>
            </w:pPr>
            <w:r>
              <w:t>Operačný program: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14:paraId="4A6B3522" w14:textId="77777777" w:rsidR="001B7384" w:rsidRDefault="001B7384" w:rsidP="00F06A27">
            <w:pPr>
              <w:tabs>
                <w:tab w:val="left" w:pos="1701"/>
              </w:tabs>
            </w:pPr>
          </w:p>
        </w:tc>
      </w:tr>
      <w:tr w:rsidR="00E05759" w14:paraId="6D67E590" w14:textId="77777777" w:rsidTr="00846DE6">
        <w:trPr>
          <w:trHeight w:val="412"/>
        </w:trPr>
        <w:tc>
          <w:tcPr>
            <w:tcW w:w="4503" w:type="dxa"/>
            <w:shd w:val="clear" w:color="auto" w:fill="auto"/>
          </w:tcPr>
          <w:p w14:paraId="390C5966" w14:textId="77777777" w:rsidR="00E05759" w:rsidRDefault="00E05759" w:rsidP="006269BD">
            <w:pPr>
              <w:tabs>
                <w:tab w:val="left" w:pos="1695"/>
              </w:tabs>
            </w:pPr>
            <w:r w:rsidRPr="001B7384">
              <w:t>Prioritná os:</w:t>
            </w:r>
          </w:p>
        </w:tc>
        <w:tc>
          <w:tcPr>
            <w:tcW w:w="5357" w:type="dxa"/>
            <w:gridSpan w:val="2"/>
            <w:shd w:val="clear" w:color="auto" w:fill="auto"/>
          </w:tcPr>
          <w:p w14:paraId="29CE60E4" w14:textId="77777777" w:rsidR="00E05759" w:rsidRDefault="00E05759" w:rsidP="00D642C4">
            <w:pPr>
              <w:tabs>
                <w:tab w:val="left" w:pos="1695"/>
              </w:tabs>
            </w:pPr>
          </w:p>
        </w:tc>
      </w:tr>
      <w:tr w:rsidR="00E05759" w14:paraId="4864CD1D" w14:textId="77777777" w:rsidTr="00846DE6">
        <w:trPr>
          <w:trHeight w:val="412"/>
        </w:trPr>
        <w:tc>
          <w:tcPr>
            <w:tcW w:w="4503" w:type="dxa"/>
            <w:shd w:val="clear" w:color="auto" w:fill="auto"/>
          </w:tcPr>
          <w:p w14:paraId="45DEC43E" w14:textId="77777777" w:rsidR="00E05759" w:rsidRDefault="00E05759" w:rsidP="00D642C4">
            <w:pPr>
              <w:tabs>
                <w:tab w:val="left" w:pos="1695"/>
              </w:tabs>
            </w:pPr>
            <w:r w:rsidRPr="001B7384">
              <w:t>Špecifický cieľ:</w:t>
            </w:r>
          </w:p>
        </w:tc>
        <w:tc>
          <w:tcPr>
            <w:tcW w:w="5357" w:type="dxa"/>
            <w:gridSpan w:val="2"/>
            <w:shd w:val="clear" w:color="auto" w:fill="auto"/>
          </w:tcPr>
          <w:p w14:paraId="0E1B4CFA" w14:textId="77777777" w:rsidR="00E05759" w:rsidRDefault="00E05759" w:rsidP="00D642C4">
            <w:pPr>
              <w:tabs>
                <w:tab w:val="left" w:pos="1695"/>
              </w:tabs>
            </w:pPr>
          </w:p>
        </w:tc>
      </w:tr>
      <w:tr w:rsidR="00E05759" w14:paraId="27D4FD8A" w14:textId="77777777" w:rsidTr="00846DE6">
        <w:trPr>
          <w:trHeight w:val="410"/>
        </w:trPr>
        <w:tc>
          <w:tcPr>
            <w:tcW w:w="4503" w:type="dxa"/>
            <w:shd w:val="clear" w:color="auto" w:fill="auto"/>
          </w:tcPr>
          <w:p w14:paraId="5E1DB783" w14:textId="77777777" w:rsidR="00E05759" w:rsidRDefault="00E05759" w:rsidP="00D642C4">
            <w:pPr>
              <w:tabs>
                <w:tab w:val="left" w:pos="1695"/>
              </w:tabs>
            </w:pPr>
            <w:r w:rsidRPr="001B7384">
              <w:t>Kód výzvy na predkladanie PZ/výzvy/vyzvania:</w:t>
            </w:r>
          </w:p>
        </w:tc>
        <w:tc>
          <w:tcPr>
            <w:tcW w:w="5357" w:type="dxa"/>
            <w:gridSpan w:val="2"/>
            <w:shd w:val="clear" w:color="auto" w:fill="auto"/>
          </w:tcPr>
          <w:p w14:paraId="3515FE99" w14:textId="77777777" w:rsidR="00E05759" w:rsidRDefault="00E05759" w:rsidP="00D642C4">
            <w:pPr>
              <w:tabs>
                <w:tab w:val="left" w:pos="1695"/>
              </w:tabs>
            </w:pPr>
          </w:p>
        </w:tc>
      </w:tr>
      <w:tr w:rsidR="00E05759" w14:paraId="74A473B8" w14:textId="77777777" w:rsidTr="00846DE6">
        <w:trPr>
          <w:trHeight w:val="416"/>
        </w:trPr>
        <w:tc>
          <w:tcPr>
            <w:tcW w:w="4503" w:type="dxa"/>
            <w:shd w:val="clear" w:color="auto" w:fill="auto"/>
          </w:tcPr>
          <w:p w14:paraId="310F5553" w14:textId="77777777" w:rsidR="00E05759" w:rsidRDefault="00E05759" w:rsidP="001B7384">
            <w:pPr>
              <w:tabs>
                <w:tab w:val="left" w:pos="1695"/>
              </w:tabs>
            </w:pPr>
            <w:r>
              <w:t xml:space="preserve">Forma:                    </w:t>
            </w:r>
          </w:p>
        </w:tc>
        <w:tc>
          <w:tcPr>
            <w:tcW w:w="5357" w:type="dxa"/>
            <w:gridSpan w:val="2"/>
            <w:shd w:val="clear" w:color="auto" w:fill="auto"/>
          </w:tcPr>
          <w:p w14:paraId="344921DA" w14:textId="77777777" w:rsidR="00E05759" w:rsidRDefault="00717382" w:rsidP="00D642C4">
            <w:pPr>
              <w:tabs>
                <w:tab w:val="left" w:pos="1695"/>
              </w:tabs>
            </w:pPr>
            <w:sdt>
              <w:sdtPr>
                <w:id w:val="-652370215"/>
                <w:placeholder>
                  <w:docPart w:val="76A8B64DCE364C4CACE3487462A96E63"/>
                </w:placeholder>
                <w:showingPlcHdr/>
                <w:comboBox>
                  <w:listItem w:value="Vyberte položku."/>
                  <w:listItem w:displayText="Výzva na predkladanie projektových zámerov" w:value="Výzva na predkladanie projektových zámerov"/>
                  <w:listItem w:displayText="Výzva" w:value="Výzva"/>
                  <w:listItem w:displayText="Vyzvanie - technická pomoc" w:value="Vyzvanie - technická pomoc"/>
                  <w:listItem w:displayText="Vyzvanie - národný projekt" w:value="Vyzvanie - národný projekt"/>
                  <w:listItem w:displayText="Vyzvanie - veľký projekt" w:value="Vyzvanie - veľký projekt"/>
                </w:comboBox>
              </w:sdtPr>
              <w:sdtEndPr/>
              <w:sdtContent>
                <w:r w:rsidR="00E05759" w:rsidRPr="008B2ED1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E05759" w14:paraId="24D9D176" w14:textId="77777777" w:rsidTr="00846DE6">
        <w:tc>
          <w:tcPr>
            <w:tcW w:w="4503" w:type="dxa"/>
            <w:shd w:val="clear" w:color="auto" w:fill="B2A1C7" w:themeFill="accent4" w:themeFillTint="99"/>
          </w:tcPr>
          <w:p w14:paraId="63F85DA4" w14:textId="77777777" w:rsidR="00E05759" w:rsidRPr="00A466FD" w:rsidRDefault="00E05759" w:rsidP="002A5368">
            <w:pPr>
              <w:jc w:val="center"/>
              <w:rPr>
                <w:b/>
                <w:szCs w:val="24"/>
              </w:rPr>
            </w:pPr>
            <w:r w:rsidRPr="00A466FD">
              <w:rPr>
                <w:b/>
                <w:szCs w:val="24"/>
              </w:rPr>
              <w:t>Kontrolná otázka</w:t>
            </w:r>
          </w:p>
        </w:tc>
        <w:tc>
          <w:tcPr>
            <w:tcW w:w="2126" w:type="dxa"/>
            <w:shd w:val="clear" w:color="auto" w:fill="B2A1C7" w:themeFill="accent4" w:themeFillTint="99"/>
          </w:tcPr>
          <w:p w14:paraId="4A2D49E6" w14:textId="77777777" w:rsidR="00E05759" w:rsidRPr="00A466FD" w:rsidRDefault="00E05759" w:rsidP="002A5368">
            <w:pPr>
              <w:jc w:val="center"/>
              <w:rPr>
                <w:b/>
                <w:szCs w:val="24"/>
              </w:rPr>
            </w:pPr>
            <w:r w:rsidRPr="00A466FD">
              <w:rPr>
                <w:b/>
                <w:szCs w:val="24"/>
              </w:rPr>
              <w:t>A/N/NA</w:t>
            </w:r>
          </w:p>
        </w:tc>
        <w:tc>
          <w:tcPr>
            <w:tcW w:w="3231" w:type="dxa"/>
            <w:shd w:val="clear" w:color="auto" w:fill="B2A1C7" w:themeFill="accent4" w:themeFillTint="99"/>
          </w:tcPr>
          <w:p w14:paraId="4678D6EB" w14:textId="77777777" w:rsidR="00E05759" w:rsidRPr="00A466FD" w:rsidRDefault="00E05759" w:rsidP="00A466FD">
            <w:pPr>
              <w:tabs>
                <w:tab w:val="left" w:pos="0"/>
              </w:tabs>
              <w:jc w:val="both"/>
              <w:rPr>
                <w:b/>
                <w:szCs w:val="24"/>
              </w:rPr>
            </w:pPr>
            <w:r w:rsidRPr="00A466FD">
              <w:rPr>
                <w:b/>
                <w:szCs w:val="24"/>
              </w:rPr>
              <w:t>Bližšia špecifikácia odpovede</w:t>
            </w:r>
          </w:p>
        </w:tc>
      </w:tr>
      <w:tr w:rsidR="00E05759" w14:paraId="265D84FE" w14:textId="77777777" w:rsidTr="00846DE6">
        <w:tc>
          <w:tcPr>
            <w:tcW w:w="9860" w:type="dxa"/>
            <w:gridSpan w:val="3"/>
            <w:shd w:val="clear" w:color="auto" w:fill="auto"/>
          </w:tcPr>
          <w:p w14:paraId="53455869" w14:textId="77777777" w:rsidR="00E05759" w:rsidRPr="00517659" w:rsidRDefault="00E05759" w:rsidP="002A5368">
            <w:pPr>
              <w:jc w:val="center"/>
              <w:rPr>
                <w:b/>
              </w:rPr>
            </w:pPr>
          </w:p>
        </w:tc>
      </w:tr>
      <w:tr w:rsidR="00E05759" w14:paraId="58F38906" w14:textId="77777777" w:rsidTr="00846DE6">
        <w:tc>
          <w:tcPr>
            <w:tcW w:w="4503" w:type="dxa"/>
            <w:shd w:val="clear" w:color="auto" w:fill="E5DFEC" w:themeFill="accent4" w:themeFillTint="33"/>
          </w:tcPr>
          <w:p w14:paraId="6CC3DDBC" w14:textId="77777777" w:rsidR="00E05759" w:rsidRDefault="00E05759" w:rsidP="00C6664F">
            <w:pPr>
              <w:ind w:left="248" w:hanging="248"/>
            </w:pPr>
            <w:r>
              <w:t xml:space="preserve">1. </w:t>
            </w:r>
            <w:r w:rsidRPr="001A6CEA">
              <w:t>Je možné oprávnené aktivity, resp. činnosti žiadateľov v danej výzve kvalifikovať ako činnosti  „nehospodárskeho“ charakteru v zmysle pravidiel štátnej pomoci?</w:t>
            </w:r>
          </w:p>
        </w:tc>
        <w:sdt>
          <w:sdtPr>
            <w:id w:val="230592265"/>
            <w:placeholder>
              <w:docPart w:val="A4BF9E5E29254E1791A9957DFE719C2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126" w:type="dxa"/>
              </w:tcPr>
              <w:p w14:paraId="311E70DB" w14:textId="77777777" w:rsidR="00E05759" w:rsidRDefault="00E05759" w:rsidP="002A5368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231" w:type="dxa"/>
          </w:tcPr>
          <w:p w14:paraId="77DC4943" w14:textId="77777777" w:rsidR="00E05759" w:rsidRPr="00B466CD" w:rsidRDefault="00E05759" w:rsidP="00B466CD">
            <w:pPr>
              <w:rPr>
                <w:i/>
              </w:rPr>
            </w:pPr>
            <w:r w:rsidRPr="00B466CD">
              <w:rPr>
                <w:i/>
              </w:rPr>
              <w:t>(Napr. je možné preukázať, že vykonávané činnosti sú výkonom verejnej moci alebo ide o služby čisto sociálnej povahy? Ak odpoveď je áno, ďalej sa neuplatňujú pravidlá o štátnej pomoci, otázky 2,3,4,5 sú irelevantné, vypĺňa sa „neuplatňuje sa</w:t>
            </w:r>
            <w:r>
              <w:rPr>
                <w:i/>
              </w:rPr>
              <w:t>“.</w:t>
            </w:r>
            <w:r w:rsidRPr="00B466CD">
              <w:rPr>
                <w:i/>
              </w:rPr>
              <w:t xml:space="preserve"> )</w:t>
            </w:r>
          </w:p>
        </w:tc>
      </w:tr>
      <w:tr w:rsidR="00E05759" w14:paraId="53D0E386" w14:textId="77777777" w:rsidTr="00846DE6">
        <w:tc>
          <w:tcPr>
            <w:tcW w:w="9860" w:type="dxa"/>
            <w:gridSpan w:val="3"/>
            <w:shd w:val="clear" w:color="auto" w:fill="auto"/>
          </w:tcPr>
          <w:p w14:paraId="11DC846C" w14:textId="77777777" w:rsidR="00E05759" w:rsidRPr="00517659" w:rsidRDefault="00E05759" w:rsidP="002A5368">
            <w:pPr>
              <w:jc w:val="center"/>
              <w:rPr>
                <w:b/>
              </w:rPr>
            </w:pPr>
          </w:p>
        </w:tc>
      </w:tr>
      <w:tr w:rsidR="00E05759" w14:paraId="4366AF62" w14:textId="77777777" w:rsidTr="00846DE6">
        <w:tc>
          <w:tcPr>
            <w:tcW w:w="4503" w:type="dxa"/>
            <w:shd w:val="clear" w:color="auto" w:fill="E5DFEC" w:themeFill="accent4" w:themeFillTint="33"/>
          </w:tcPr>
          <w:p w14:paraId="0FB55FAD" w14:textId="77777777" w:rsidR="00E05759" w:rsidRDefault="00E05759" w:rsidP="00C6664F">
            <w:pPr>
              <w:ind w:left="262" w:hanging="262"/>
            </w:pPr>
            <w:r>
              <w:t xml:space="preserve">2. </w:t>
            </w:r>
            <w:r w:rsidRPr="001A6CEA">
              <w:t>Je možné oprávnené aktivity resp. činnosti žiadateľov v danej výzve kvalifikovať ako „hospodárske“ v zmysle pravidiel štátnej pomoci?</w:t>
            </w:r>
          </w:p>
        </w:tc>
        <w:sdt>
          <w:sdtPr>
            <w:id w:val="1708140650"/>
            <w:placeholder>
              <w:docPart w:val="18393056455945F98760467D45D29C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126" w:type="dxa"/>
              </w:tcPr>
              <w:p w14:paraId="3C243B14" w14:textId="77777777" w:rsidR="00E05759" w:rsidRDefault="00E05759" w:rsidP="005670D3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231" w:type="dxa"/>
          </w:tcPr>
          <w:p w14:paraId="54FB2FD4" w14:textId="77777777" w:rsidR="00E05759" w:rsidRPr="00B466CD" w:rsidRDefault="00E05759" w:rsidP="00F06A27">
            <w:pPr>
              <w:rPr>
                <w:i/>
              </w:rPr>
            </w:pPr>
          </w:p>
        </w:tc>
      </w:tr>
      <w:tr w:rsidR="00E05759" w14:paraId="55163A6E" w14:textId="77777777" w:rsidTr="00846DE6">
        <w:tc>
          <w:tcPr>
            <w:tcW w:w="9860" w:type="dxa"/>
            <w:gridSpan w:val="3"/>
            <w:shd w:val="clear" w:color="auto" w:fill="auto"/>
          </w:tcPr>
          <w:p w14:paraId="5563147F" w14:textId="77777777" w:rsidR="00E05759" w:rsidRPr="00517659" w:rsidRDefault="00E05759" w:rsidP="00BA3209">
            <w:pPr>
              <w:jc w:val="center"/>
              <w:rPr>
                <w:b/>
              </w:rPr>
            </w:pPr>
          </w:p>
        </w:tc>
      </w:tr>
      <w:tr w:rsidR="00E05759" w14:paraId="15FEA576" w14:textId="77777777" w:rsidTr="00846DE6">
        <w:tc>
          <w:tcPr>
            <w:tcW w:w="4503" w:type="dxa"/>
            <w:shd w:val="clear" w:color="auto" w:fill="E5DFEC" w:themeFill="accent4" w:themeFillTint="33"/>
          </w:tcPr>
          <w:p w14:paraId="50CC762F" w14:textId="77777777" w:rsidR="00E05759" w:rsidRDefault="00E05759" w:rsidP="001B7384">
            <w:pPr>
              <w:ind w:left="276" w:hanging="276"/>
            </w:pPr>
            <w:r>
              <w:t xml:space="preserve">3. </w:t>
            </w:r>
            <w:r w:rsidRPr="001A6CEA">
              <w:t xml:space="preserve">Sú splnené všetky kritéria (kumulovane) definované článkom 107 ods. 1 Zmluvy o fungovaní EÚ:  </w:t>
            </w:r>
          </w:p>
          <w:p w14:paraId="4EDEDC50" w14:textId="77777777" w:rsidR="00E05759" w:rsidRDefault="00E05759" w:rsidP="001B7384">
            <w:pPr>
              <w:ind w:left="276" w:hanging="276"/>
            </w:pPr>
            <w:r w:rsidRPr="001A6CEA">
              <w:lastRenderedPageBreak/>
              <w:t xml:space="preserve">a) prevod verejných zdrojov a pripísateľnosť </w:t>
            </w:r>
            <w:ins w:id="58" w:author="Autor">
              <w:r w:rsidR="0056375D">
                <w:t xml:space="preserve">opatrenia/pomoci </w:t>
              </w:r>
            </w:ins>
            <w:r w:rsidRPr="001A6CEA">
              <w:t xml:space="preserve">štátu,            </w:t>
            </w:r>
          </w:p>
          <w:p w14:paraId="56B6D0D6" w14:textId="77777777" w:rsidR="00E05759" w:rsidRDefault="00E05759" w:rsidP="001B7384">
            <w:pPr>
              <w:ind w:left="276" w:hanging="276"/>
            </w:pPr>
            <w:r w:rsidRPr="001A6CEA">
              <w:t xml:space="preserve">b) ekonomické zvýhodnenie príjemcu pomoci,                             </w:t>
            </w:r>
          </w:p>
          <w:p w14:paraId="3E769189" w14:textId="77777777" w:rsidR="00E05759" w:rsidRDefault="00E05759" w:rsidP="001B7384">
            <w:pPr>
              <w:ind w:left="276" w:hanging="276"/>
            </w:pPr>
            <w:r w:rsidRPr="001A6CEA">
              <w:t xml:space="preserve">c) selektívnosť poskytnutej pomoci,             </w:t>
            </w:r>
            <w:r>
              <w:t xml:space="preserve">                              </w:t>
            </w:r>
          </w:p>
          <w:p w14:paraId="65BA0EE8" w14:textId="77777777" w:rsidR="00E05759" w:rsidRDefault="00E05759" w:rsidP="001B7384">
            <w:pPr>
              <w:ind w:left="276" w:hanging="276"/>
            </w:pPr>
            <w:r w:rsidRPr="001A6CEA">
              <w:t>d) narušenie hospodárskej súťaže alebo hrozba narušenia hospodárskej súťaže a vplyv na vnútorný obchod medzi členskými štátmi?</w:t>
            </w:r>
          </w:p>
        </w:tc>
        <w:sdt>
          <w:sdtPr>
            <w:id w:val="1450662065"/>
            <w:placeholder>
              <w:docPart w:val="7E5D6497062F400DA980900A2E9806E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126" w:type="dxa"/>
              </w:tcPr>
              <w:p w14:paraId="2DDAC7D4" w14:textId="77777777" w:rsidR="00E05759" w:rsidRDefault="00E05759" w:rsidP="005670D3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231" w:type="dxa"/>
          </w:tcPr>
          <w:p w14:paraId="3D30D8EC" w14:textId="77777777" w:rsidR="00E05759" w:rsidRPr="00B466CD" w:rsidRDefault="00E05759" w:rsidP="005670D3">
            <w:pPr>
              <w:rPr>
                <w:i/>
              </w:rPr>
            </w:pPr>
            <w:r w:rsidRPr="00B466CD">
              <w:rPr>
                <w:i/>
              </w:rPr>
              <w:t>(V prípade negatívnej odpovede je potrebné zdôvodniť</w:t>
            </w:r>
            <w:ins w:id="59" w:author="Autor">
              <w:r w:rsidR="0056375D">
                <w:rPr>
                  <w:i/>
                </w:rPr>
                <w:t>,</w:t>
              </w:r>
            </w:ins>
            <w:r w:rsidRPr="00B466CD">
              <w:rPr>
                <w:i/>
              </w:rPr>
              <w:t xml:space="preserve"> ktoré kritérium nebolo splnené vrátane </w:t>
            </w:r>
            <w:r w:rsidRPr="00B466CD">
              <w:rPr>
                <w:i/>
              </w:rPr>
              <w:lastRenderedPageBreak/>
              <w:t>podrobnej identifikácie dôvodu prečo nebolo spl</w:t>
            </w:r>
            <w:r>
              <w:rPr>
                <w:i/>
              </w:rPr>
              <w:t>n</w:t>
            </w:r>
            <w:r w:rsidRPr="00B466CD">
              <w:rPr>
                <w:i/>
              </w:rPr>
              <w:t>ené. Podmienky štátnej pomoci nie sú splnené, ak čo i len jedno kritérium nie je splnené.)</w:t>
            </w:r>
          </w:p>
        </w:tc>
      </w:tr>
      <w:tr w:rsidR="00E05759" w14:paraId="2579092B" w14:textId="77777777" w:rsidTr="00846DE6">
        <w:tc>
          <w:tcPr>
            <w:tcW w:w="4503" w:type="dxa"/>
            <w:shd w:val="clear" w:color="auto" w:fill="E5DFEC" w:themeFill="accent4" w:themeFillTint="33"/>
          </w:tcPr>
          <w:p w14:paraId="651E5D88" w14:textId="77777777" w:rsidR="00E05759" w:rsidRDefault="00E05759" w:rsidP="001B7384">
            <w:pPr>
              <w:ind w:left="262" w:hanging="228"/>
            </w:pPr>
            <w:r>
              <w:lastRenderedPageBreak/>
              <w:t xml:space="preserve">4. Sú splnené všetky kritéria (kumulovane) definované pre služby všeobecného hospodárskeho záujmu (ďalej aj "SVHZ") v zmysle rozsudku Altmark C-280/00 vrátane osobitného charakteru služby: </w:t>
            </w:r>
          </w:p>
          <w:p w14:paraId="58F7170D" w14:textId="77777777" w:rsidR="00E05759" w:rsidRDefault="00E05759" w:rsidP="001B7384">
            <w:pPr>
              <w:ind w:left="262" w:hanging="228"/>
            </w:pPr>
            <w:r>
              <w:t>a) podnik, ktorému bola poskytnutá pomoc bol poverený realizáciou záväzkov služby                       vo verejnom záujme a tieto záväzky boli jasne definované,</w:t>
            </w:r>
          </w:p>
          <w:p w14:paraId="1A3C361A" w14:textId="77777777" w:rsidR="00E05759" w:rsidRDefault="00E05759" w:rsidP="001B7384">
            <w:pPr>
              <w:ind w:left="262" w:hanging="228"/>
            </w:pPr>
            <w:r>
              <w:t>b) kritériá, na základe ktorých je vypočítaná kompenzácia boli vopred určené objektívnym a transparentným spôsobom,</w:t>
            </w:r>
          </w:p>
          <w:p w14:paraId="12F437E6" w14:textId="77777777" w:rsidR="00E05759" w:rsidRDefault="00E05759" w:rsidP="001B7384">
            <w:pPr>
              <w:ind w:left="262" w:hanging="228"/>
            </w:pPr>
            <w:r>
              <w:t>c) kompenzácia nepresahuje sumu nevyhnutnú na pokrytie všetkých výdavkov alebo ich časti vzniknutých pri plnení záväzkov služieb vo verejnom záujme, zohľadniac pri tom súvisiace príjmy ako aj primeraný zisk ,</w:t>
            </w:r>
          </w:p>
          <w:p w14:paraId="3E112BBA" w14:textId="77777777" w:rsidR="00E05759" w:rsidRDefault="00E05759" w:rsidP="001B7384">
            <w:pPr>
              <w:ind w:left="262" w:hanging="228"/>
            </w:pPr>
            <w:r>
              <w:t>d) ak sa výber podniku povereného realizáciou záväzkov služieb vo verejnom záujme neuskutočnil prostredníctvom výberového konania v rámci verejnej súťaže, výška nevyhnutnej kompenzácie je určená na základe analýzy výdavkov, ktoré by stredne veľký podnik, dobre riadený a primerane vybavený prostriedkami vynaložil pri realizácii týchto záväzkov, zohľadniac pri tom súvisiace príjmy ako aj primeraný zisk pri realizácii týchto záväzkov?</w:t>
            </w:r>
          </w:p>
        </w:tc>
        <w:sdt>
          <w:sdtPr>
            <w:id w:val="-1915923680"/>
            <w:placeholder>
              <w:docPart w:val="5201AE8D43B1456689CB1AB64ED5256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126" w:type="dxa"/>
              </w:tcPr>
              <w:p w14:paraId="33C748C0" w14:textId="77777777" w:rsidR="00E05759" w:rsidRDefault="00E05759" w:rsidP="005670D3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231" w:type="dxa"/>
          </w:tcPr>
          <w:p w14:paraId="7F3EC0D8" w14:textId="77777777" w:rsidR="00E05759" w:rsidRPr="00B466CD" w:rsidRDefault="00E05759" w:rsidP="005670D3">
            <w:pPr>
              <w:rPr>
                <w:i/>
              </w:rPr>
            </w:pPr>
            <w:r w:rsidRPr="00B466CD">
              <w:rPr>
                <w:i/>
              </w:rPr>
              <w:t>(Poskytovateľ pomoci zdôvodní splnenie jednotlivých kritérií a podmienky osobitného charakteru služby.)</w:t>
            </w:r>
          </w:p>
        </w:tc>
      </w:tr>
      <w:tr w:rsidR="00E05759" w14:paraId="50BC1A38" w14:textId="77777777" w:rsidTr="00846DE6">
        <w:tc>
          <w:tcPr>
            <w:tcW w:w="4503" w:type="dxa"/>
            <w:shd w:val="clear" w:color="auto" w:fill="E5DFEC" w:themeFill="accent4" w:themeFillTint="33"/>
          </w:tcPr>
          <w:p w14:paraId="2F618346" w14:textId="77777777" w:rsidR="00E05759" w:rsidRDefault="00E05759" w:rsidP="00C6664F">
            <w:pPr>
              <w:ind w:left="248" w:hanging="248"/>
            </w:pPr>
            <w:r>
              <w:t xml:space="preserve">5. </w:t>
            </w:r>
            <w:r w:rsidRPr="001A6CEA">
              <w:t>Je možné pomoc zo strany poskytovateľa pomoci definovať v rámci podmienok minimálnej pomoci?</w:t>
            </w:r>
          </w:p>
        </w:tc>
        <w:sdt>
          <w:sdtPr>
            <w:id w:val="906582065"/>
            <w:placeholder>
              <w:docPart w:val="226905E68D5E470D8A828F1D7ED1FCD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126" w:type="dxa"/>
              </w:tcPr>
              <w:p w14:paraId="4AF5E74D" w14:textId="77777777" w:rsidR="00E05759" w:rsidRDefault="00E05759" w:rsidP="005670D3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231" w:type="dxa"/>
          </w:tcPr>
          <w:p w14:paraId="56B74AC4" w14:textId="77777777" w:rsidR="00E05759" w:rsidRDefault="00E05759" w:rsidP="00F06A27"/>
        </w:tc>
      </w:tr>
      <w:tr w:rsidR="00E05759" w14:paraId="40AB5AB7" w14:textId="77777777" w:rsidTr="00846DE6">
        <w:tc>
          <w:tcPr>
            <w:tcW w:w="9860" w:type="dxa"/>
            <w:gridSpan w:val="3"/>
          </w:tcPr>
          <w:p w14:paraId="5B46A817" w14:textId="77777777" w:rsidR="00E05759" w:rsidRDefault="00E05759" w:rsidP="00F06A27"/>
        </w:tc>
      </w:tr>
      <w:tr w:rsidR="00E05759" w14:paraId="4F723237" w14:textId="77777777" w:rsidTr="00846DE6">
        <w:tc>
          <w:tcPr>
            <w:tcW w:w="4503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08C3E897" w14:textId="77777777" w:rsidR="00E05759" w:rsidRPr="00B466CD" w:rsidRDefault="00E05759" w:rsidP="00F06A27">
            <w:pPr>
              <w:rPr>
                <w:b/>
              </w:rPr>
            </w:pPr>
            <w:r w:rsidRPr="00B466CD">
              <w:rPr>
                <w:b/>
              </w:rPr>
              <w:t>VYHODNOTENIE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14:paraId="5EBE8E9E" w14:textId="77777777" w:rsidR="00E05759" w:rsidRDefault="00717382" w:rsidP="00846DE6">
            <w:sdt>
              <w:sdtPr>
                <w:id w:val="1194882302"/>
                <w:placeholder>
                  <w:docPart w:val="4A98C8A64F3E49A3A7D869EAB21AADDC"/>
                </w:placeholder>
                <w:showingPlcHdr/>
                <w:comboBox>
                  <w:listItem w:value="Vyberte položku."/>
                  <w:listItem w:displayText="štátna pomoc" w:value="štátna pomoc"/>
                  <w:listItem w:displayText="nie je štátna pomoc" w:value="nie je štátna pomoc"/>
                  <w:listItem w:displayText="SVHZ" w:value="SVHZ"/>
                  <w:listItem w:displayText="pomoc de minimis" w:value="pomoc de minimis"/>
                  <w:listItem w:displayText="pomoc de minimis - SVHZ" w:value="pomoc de minimis - SVHZ"/>
                </w:comboBox>
              </w:sdtPr>
              <w:sdtEndPr/>
              <w:sdtContent>
                <w:r w:rsidR="00A24688" w:rsidRPr="009A56FE">
                  <w:rPr>
                    <w:rStyle w:val="Zstupntext"/>
                  </w:rPr>
                  <w:t>Vyberte položku.</w:t>
                </w:r>
              </w:sdtContent>
            </w:sdt>
            <w:r w:rsidR="00A24688" w:rsidRPr="00A24688" w:rsidDel="006D13BD">
              <w:rPr>
                <w:rStyle w:val="Zstupntext"/>
              </w:rPr>
              <w:t xml:space="preserve"> </w:t>
            </w:r>
          </w:p>
        </w:tc>
      </w:tr>
      <w:tr w:rsidR="003B7F19" w14:paraId="148A5C28" w14:textId="77777777" w:rsidTr="00846DE6">
        <w:tc>
          <w:tcPr>
            <w:tcW w:w="986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6AFD5A9E" w14:textId="77777777" w:rsidR="003B7F19" w:rsidRDefault="003B7F19" w:rsidP="00A24688"/>
        </w:tc>
      </w:tr>
      <w:tr w:rsidR="00E05759" w14:paraId="1468EEA8" w14:textId="77777777" w:rsidTr="00846DE6">
        <w:tc>
          <w:tcPr>
            <w:tcW w:w="9860" w:type="dxa"/>
            <w:gridSpan w:val="3"/>
          </w:tcPr>
          <w:p w14:paraId="1AFE2EA5" w14:textId="77777777" w:rsidR="00E05759" w:rsidRDefault="00E05759" w:rsidP="00846DE6">
            <w:pPr>
              <w:jc w:val="both"/>
              <w:rPr>
                <w:b/>
              </w:rPr>
            </w:pPr>
            <w:r w:rsidRPr="00846DE6">
              <w:rPr>
                <w:b/>
              </w:rPr>
              <w:lastRenderedPageBreak/>
              <w:t>V</w:t>
            </w:r>
            <w:r w:rsidR="00EA5650">
              <w:rPr>
                <w:b/>
              </w:rPr>
              <w:t>YJADRENIE:</w:t>
            </w:r>
          </w:p>
          <w:p w14:paraId="245027B1" w14:textId="2903708D" w:rsidR="00B43F81" w:rsidRPr="00CA07B4" w:rsidRDefault="003C243C" w:rsidP="00F85D91">
            <w:pPr>
              <w:jc w:val="both"/>
              <w:rPr>
                <w:szCs w:val="24"/>
              </w:rPr>
              <w:pPrChange w:id="60" w:author="Autor">
                <w:pPr/>
              </w:pPrChange>
            </w:pPr>
            <w:r w:rsidRPr="002F1CCC">
              <w:rPr>
                <w:szCs w:val="24"/>
              </w:rPr>
              <w:t xml:space="preserve">Na základe overených skutočností potvrdzujem, že </w:t>
            </w:r>
            <w:del w:id="61" w:author="Autor">
              <w:r w:rsidR="00B43F81" w:rsidRPr="00650BFF">
                <w:rPr>
                  <w:szCs w:val="24"/>
                </w:rPr>
                <w:delText xml:space="preserve"> </w:delText>
              </w:r>
            </w:del>
            <w:customXmlDelRangeStart w:id="62" w:author="Autor"/>
            <w:sdt>
              <w:sdtPr>
                <w:rPr>
                  <w:szCs w:val="24"/>
                </w:rPr>
                <w:id w:val="-335158929"/>
                <w:placeholder>
                  <w:docPart w:val="F34D4C1A6B2F4EAEAF95509AEBA1DDEA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</w:comboBox>
              </w:sdtPr>
              <w:sdtEndPr/>
              <w:sdtContent>
                <w:customXmlDelRangeEnd w:id="62"/>
                <w:del w:id="63" w:author="Autor">
                  <w:r w:rsidR="00B43F81" w:rsidRPr="00650BFF">
                    <w:rPr>
                      <w:szCs w:val="24"/>
                    </w:rPr>
                    <w:delText>Vyberte položku.</w:delText>
                  </w:r>
                </w:del>
                <w:customXmlDelRangeStart w:id="64" w:author="Autor"/>
              </w:sdtContent>
            </w:sdt>
            <w:customXmlDelRangeEnd w:id="64"/>
            <w:del w:id="65" w:author="Autor">
              <w:r w:rsidR="00B43F81" w:rsidRPr="00650BFF">
                <w:rPr>
                  <w:szCs w:val="24"/>
                </w:rPr>
                <w:delText xml:space="preserve">   </w:delText>
              </w:r>
            </w:del>
            <w:ins w:id="66" w:author="Autor">
              <w:r w:rsidRPr="002F1CCC">
                <w:rPr>
                  <w:szCs w:val="24"/>
                </w:rPr>
                <w:t>(uveďte jednu z možností v súlade s ustanovením § 7 ods. 3 zákona o finančnej kontrole).</w:t>
              </w:r>
              <w:r>
                <w:rPr>
                  <w:rStyle w:val="Odkaznapoznmkupodiarou"/>
                  <w:szCs w:val="24"/>
                </w:rPr>
                <w:footnoteReference w:id="3"/>
              </w:r>
            </w:ins>
          </w:p>
          <w:p w14:paraId="320F6A2C" w14:textId="77777777" w:rsidR="00792744" w:rsidRDefault="00B43F81" w:rsidP="00B43F81">
            <w:r w:rsidRPr="00B43F81">
              <w:t xml:space="preserve">   </w:t>
            </w:r>
          </w:p>
        </w:tc>
      </w:tr>
      <w:tr w:rsidR="00E05759" w14:paraId="320E38BB" w14:textId="77777777" w:rsidTr="00846DE6">
        <w:tc>
          <w:tcPr>
            <w:tcW w:w="4503" w:type="dxa"/>
            <w:shd w:val="clear" w:color="auto" w:fill="B2A1C7" w:themeFill="accent4" w:themeFillTint="99"/>
          </w:tcPr>
          <w:p w14:paraId="18986040" w14:textId="77777777" w:rsidR="002E6F49" w:rsidRDefault="004C2E00" w:rsidP="004C2E00">
            <w:r>
              <w:t>Kontrolu vykonal</w:t>
            </w:r>
            <w:r w:rsidR="00883CE1" w:rsidRPr="00514620">
              <w:rPr>
                <w:rStyle w:val="Odkaznapoznmkupodiarou"/>
                <w:rFonts w:cs="Times New Roman"/>
                <w:b/>
                <w:bCs/>
                <w:szCs w:val="24"/>
              </w:rPr>
              <w:footnoteReference w:id="4"/>
            </w:r>
            <w:r w:rsidR="00E05759">
              <w:t>:</w:t>
            </w:r>
          </w:p>
        </w:tc>
        <w:tc>
          <w:tcPr>
            <w:tcW w:w="5357" w:type="dxa"/>
            <w:gridSpan w:val="2"/>
          </w:tcPr>
          <w:p w14:paraId="28B13A16" w14:textId="77777777" w:rsidR="00E05759" w:rsidRDefault="00E05759" w:rsidP="00F06A27"/>
        </w:tc>
      </w:tr>
      <w:tr w:rsidR="00E05759" w14:paraId="14357D32" w14:textId="77777777" w:rsidTr="00846DE6">
        <w:tc>
          <w:tcPr>
            <w:tcW w:w="4503" w:type="dxa"/>
            <w:shd w:val="clear" w:color="auto" w:fill="B2A1C7" w:themeFill="accent4" w:themeFillTint="99"/>
          </w:tcPr>
          <w:p w14:paraId="66A3367F" w14:textId="77777777" w:rsidR="00E05759" w:rsidRDefault="00E05759" w:rsidP="00F06A27">
            <w:r>
              <w:t>Dátum:</w:t>
            </w:r>
          </w:p>
        </w:tc>
        <w:tc>
          <w:tcPr>
            <w:tcW w:w="5357" w:type="dxa"/>
            <w:gridSpan w:val="2"/>
          </w:tcPr>
          <w:p w14:paraId="1E6E9ACD" w14:textId="77777777" w:rsidR="00E05759" w:rsidRDefault="00E05759" w:rsidP="00F06A27"/>
        </w:tc>
      </w:tr>
      <w:tr w:rsidR="00E05759" w14:paraId="1F358DE7" w14:textId="77777777" w:rsidTr="00846DE6">
        <w:tc>
          <w:tcPr>
            <w:tcW w:w="4503" w:type="dxa"/>
            <w:tcBorders>
              <w:bottom w:val="nil"/>
            </w:tcBorders>
            <w:shd w:val="clear" w:color="auto" w:fill="B2A1C7" w:themeFill="accent4" w:themeFillTint="99"/>
          </w:tcPr>
          <w:p w14:paraId="6310AF05" w14:textId="77777777" w:rsidR="00E05759" w:rsidRDefault="00E05759" w:rsidP="00F06A27">
            <w:r>
              <w:t>Podpis:</w:t>
            </w:r>
          </w:p>
        </w:tc>
        <w:tc>
          <w:tcPr>
            <w:tcW w:w="5357" w:type="dxa"/>
            <w:gridSpan w:val="2"/>
          </w:tcPr>
          <w:p w14:paraId="12173414" w14:textId="77777777" w:rsidR="00E05759" w:rsidRDefault="00E05759" w:rsidP="00F06A27"/>
        </w:tc>
      </w:tr>
      <w:tr w:rsidR="00E05759" w14:paraId="407F5EF5" w14:textId="77777777" w:rsidTr="00846DE6">
        <w:tc>
          <w:tcPr>
            <w:tcW w:w="9860" w:type="dxa"/>
            <w:gridSpan w:val="3"/>
          </w:tcPr>
          <w:p w14:paraId="649197F4" w14:textId="77777777" w:rsidR="00E05759" w:rsidRDefault="00E05759" w:rsidP="00CC7413"/>
        </w:tc>
      </w:tr>
      <w:tr w:rsidR="00E05759" w14:paraId="70AD3404" w14:textId="77777777" w:rsidTr="00846DE6">
        <w:tc>
          <w:tcPr>
            <w:tcW w:w="4503" w:type="dxa"/>
            <w:shd w:val="clear" w:color="auto" w:fill="B2A1C7" w:themeFill="accent4" w:themeFillTint="99"/>
          </w:tcPr>
          <w:p w14:paraId="716AA562" w14:textId="77777777" w:rsidR="00E05759" w:rsidRDefault="004C2E00" w:rsidP="004C2E00">
            <w:r>
              <w:t>Kontrolu vykonal</w:t>
            </w:r>
            <w:r w:rsidR="00883CE1" w:rsidRPr="00514620">
              <w:rPr>
                <w:rStyle w:val="Odkaznapoznmkupodiarou"/>
                <w:rFonts w:cs="Times New Roman"/>
                <w:b/>
                <w:bCs/>
                <w:szCs w:val="24"/>
              </w:rPr>
              <w:footnoteReference w:id="5"/>
            </w:r>
            <w:r w:rsidR="00E05759">
              <w:t>:</w:t>
            </w:r>
          </w:p>
        </w:tc>
        <w:tc>
          <w:tcPr>
            <w:tcW w:w="5357" w:type="dxa"/>
            <w:gridSpan w:val="2"/>
          </w:tcPr>
          <w:p w14:paraId="23578C47" w14:textId="77777777" w:rsidR="00E05759" w:rsidRDefault="00E05759" w:rsidP="00F06A27"/>
        </w:tc>
      </w:tr>
      <w:tr w:rsidR="00E05759" w14:paraId="787745F9" w14:textId="77777777" w:rsidTr="00846DE6">
        <w:tc>
          <w:tcPr>
            <w:tcW w:w="4503" w:type="dxa"/>
            <w:shd w:val="clear" w:color="auto" w:fill="B2A1C7" w:themeFill="accent4" w:themeFillTint="99"/>
          </w:tcPr>
          <w:p w14:paraId="3FB16E72" w14:textId="77777777" w:rsidR="00E05759" w:rsidRDefault="00E05759" w:rsidP="00F06A27">
            <w:r>
              <w:t>Dátum:</w:t>
            </w:r>
          </w:p>
        </w:tc>
        <w:tc>
          <w:tcPr>
            <w:tcW w:w="5357" w:type="dxa"/>
            <w:gridSpan w:val="2"/>
          </w:tcPr>
          <w:p w14:paraId="14E6E1F6" w14:textId="77777777" w:rsidR="00E05759" w:rsidRDefault="00E05759" w:rsidP="00F06A27"/>
        </w:tc>
      </w:tr>
      <w:tr w:rsidR="00E05759" w14:paraId="54107B66" w14:textId="77777777" w:rsidTr="00846DE6">
        <w:trPr>
          <w:trHeight w:val="256"/>
        </w:trPr>
        <w:tc>
          <w:tcPr>
            <w:tcW w:w="4503" w:type="dxa"/>
            <w:shd w:val="clear" w:color="auto" w:fill="B2A1C7" w:themeFill="accent4" w:themeFillTint="99"/>
          </w:tcPr>
          <w:p w14:paraId="12C456B9" w14:textId="77777777" w:rsidR="00E05759" w:rsidRDefault="00E05759" w:rsidP="00F06A27">
            <w:r>
              <w:t>Podpis:</w:t>
            </w:r>
          </w:p>
        </w:tc>
        <w:tc>
          <w:tcPr>
            <w:tcW w:w="5357" w:type="dxa"/>
            <w:gridSpan w:val="2"/>
          </w:tcPr>
          <w:p w14:paraId="113FB507" w14:textId="77777777" w:rsidR="00E05759" w:rsidRDefault="00E05759" w:rsidP="00F06A27"/>
        </w:tc>
      </w:tr>
    </w:tbl>
    <w:p w14:paraId="175AD831" w14:textId="77777777" w:rsidR="00FD028A" w:rsidRPr="00FD028A" w:rsidRDefault="00FD028A"/>
    <w:sectPr w:rsidR="00FD028A" w:rsidRPr="00FD028A" w:rsidSect="00C571C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FF3F73" w14:textId="77777777" w:rsidR="00717382" w:rsidRDefault="00717382" w:rsidP="009B44B8">
      <w:pPr>
        <w:spacing w:after="0" w:line="240" w:lineRule="auto"/>
      </w:pPr>
      <w:r>
        <w:separator/>
      </w:r>
    </w:p>
  </w:endnote>
  <w:endnote w:type="continuationSeparator" w:id="0">
    <w:p w14:paraId="4FA590DD" w14:textId="77777777" w:rsidR="00717382" w:rsidRDefault="00717382" w:rsidP="009B44B8">
      <w:pPr>
        <w:spacing w:after="0" w:line="240" w:lineRule="auto"/>
      </w:pPr>
      <w:r>
        <w:continuationSeparator/>
      </w:r>
    </w:p>
  </w:endnote>
  <w:endnote w:type="continuationNotice" w:id="1">
    <w:p w14:paraId="00EB906C" w14:textId="77777777" w:rsidR="00717382" w:rsidRDefault="0071738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7A58A" w14:textId="77777777" w:rsidR="00F85D91" w:rsidRDefault="00F85D9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517E26" w14:textId="77777777" w:rsidR="001B7384" w:rsidRDefault="001B7384" w:rsidP="001B7384">
    <w:pPr>
      <w:pStyle w:val="Pta"/>
      <w:jc w:val="right"/>
      <w:rPr>
        <w:del w:id="84" w:author="Autor"/>
      </w:rPr>
    </w:pPr>
    <w:del w:id="85" w:author="Autor">
      <w:r w:rsidRPr="00627EA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F6ED1F" wp14:editId="23F388D1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6" name="Rovná spojnic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A393D5" id="Rovná spojnica 6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" strokecolor="#8064a2 [3207]" strokeweight="3pt">
                <v:shadow on="t" color="black" opacity="22937f" origin=",.5" offset="0,.63889mm"/>
              </v:line>
            </w:pict>
          </mc:Fallback>
        </mc:AlternateContent>
      </w:r>
      <w:r>
        <w:delText xml:space="preserve"> </w:delText>
      </w:r>
    </w:del>
  </w:p>
  <w:p w14:paraId="33CCE16E" w14:textId="2161333A" w:rsidR="001B7384" w:rsidRDefault="001B7384" w:rsidP="001B7384">
    <w:pPr>
      <w:pStyle w:val="Pta"/>
      <w:jc w:val="right"/>
      <w:rPr>
        <w:ins w:id="86" w:author="Autor"/>
      </w:rPr>
    </w:pPr>
    <w:del w:id="87" w:author="Autor">
      <w:r w:rsidRPr="00627EA3">
        <w:rPr>
          <w:noProof/>
        </w:rPr>
        <w:drawing>
          <wp:anchor distT="0" distB="0" distL="114300" distR="114300" simplePos="0" relativeHeight="251668480" behindDoc="1" locked="0" layoutInCell="1" allowOverlap="1" wp14:anchorId="50D48980" wp14:editId="04ABC999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  <w:ins w:id="88" w:author="Autor">
      <w:r w:rsidRPr="00627EA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4599A2" wp14:editId="6E239252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8" name="Rovná spojnic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6BF799" id="Rovná spojnica 8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" strokecolor="#8064a2 [3207]" strokeweight="3pt">
                <v:shadow on="t" color="black" opacity="22937f" origin=",.5" offset="0,.63889mm"/>
              </v:line>
            </w:pict>
          </mc:Fallback>
        </mc:AlternateContent>
      </w:r>
      <w:r>
        <w:t xml:space="preserve"> </w:t>
      </w:r>
    </w:ins>
  </w:p>
  <w:p w14:paraId="55F0F56D" w14:textId="662724A0" w:rsidR="001B7384" w:rsidRDefault="001B7384" w:rsidP="001B7384">
    <w:pPr>
      <w:pStyle w:val="Pta"/>
      <w:jc w:val="right"/>
    </w:pPr>
    <w:ins w:id="89" w:author="Autor">
      <w:r w:rsidRPr="00627EA3">
        <w:rPr>
          <w:noProof/>
        </w:rPr>
        <w:drawing>
          <wp:anchor distT="0" distB="0" distL="114300" distR="114300" simplePos="0" relativeHeight="251663360" behindDoc="1" locked="0" layoutInCell="1" allowOverlap="1" wp14:anchorId="65B15603" wp14:editId="5F3DA59A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85D91">
          <w:rPr>
            <w:noProof/>
          </w:rPr>
          <w:t>2</w:t>
        </w:r>
        <w:r>
          <w:fldChar w:fldCharType="end"/>
        </w:r>
      </w:sdtContent>
    </w:sdt>
  </w:p>
  <w:p w14:paraId="180446D8" w14:textId="77777777" w:rsidR="001B7384" w:rsidRDefault="001B738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3390F6" w14:textId="77777777" w:rsidR="00F85D91" w:rsidRDefault="00F85D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1E0CC8" w14:textId="77777777" w:rsidR="00717382" w:rsidRDefault="00717382" w:rsidP="009B44B8">
      <w:pPr>
        <w:spacing w:after="0" w:line="240" w:lineRule="auto"/>
      </w:pPr>
      <w:r>
        <w:separator/>
      </w:r>
    </w:p>
  </w:footnote>
  <w:footnote w:type="continuationSeparator" w:id="0">
    <w:p w14:paraId="521AD732" w14:textId="77777777" w:rsidR="00717382" w:rsidRDefault="00717382" w:rsidP="009B44B8">
      <w:pPr>
        <w:spacing w:after="0" w:line="240" w:lineRule="auto"/>
      </w:pPr>
      <w:r>
        <w:continuationSeparator/>
      </w:r>
    </w:p>
  </w:footnote>
  <w:footnote w:type="continuationNotice" w:id="1">
    <w:p w14:paraId="2AAD183D" w14:textId="77777777" w:rsidR="00717382" w:rsidRDefault="00717382">
      <w:pPr>
        <w:spacing w:after="0" w:line="240" w:lineRule="auto"/>
      </w:pPr>
    </w:p>
  </w:footnote>
  <w:footnote w:id="2">
    <w:p w14:paraId="13248501" w14:textId="77777777" w:rsidR="00897525" w:rsidRDefault="00897525" w:rsidP="00897525">
      <w:pPr>
        <w:pStyle w:val="Textpoznmkypodiarou"/>
        <w:ind w:left="284"/>
        <w:jc w:val="both"/>
        <w:rPr>
          <w:ins w:id="54" w:author="Autor"/>
        </w:rPr>
      </w:pPr>
      <w:ins w:id="55" w:author="Autor">
        <w:r>
          <w:rPr>
            <w:rStyle w:val="Odkaznapoznmkupodiarou"/>
          </w:rPr>
          <w:footnoteRef/>
        </w:r>
        <w:r>
          <w:t xml:space="preserve"> </w:t>
        </w:r>
        <w:r w:rsidRPr="009163B9">
          <w:t>Vo vzore  sú používané skratky a pojmy zavedené v Systéme riadenia európskych štrukturálnych a investičných fondov.</w:t>
        </w:r>
        <w:r>
          <w:t xml:space="preserve"> </w:t>
        </w:r>
      </w:ins>
    </w:p>
    <w:p w14:paraId="7B0F297D" w14:textId="77777777" w:rsidR="00897525" w:rsidRDefault="00897525" w:rsidP="00897525">
      <w:pPr>
        <w:pStyle w:val="Textpoznmkypodiarou"/>
        <w:ind w:left="284"/>
        <w:jc w:val="both"/>
        <w:rPr>
          <w:ins w:id="56" w:author="Autor"/>
        </w:rPr>
      </w:pPr>
      <w:ins w:id="57" w:author="Autor">
        <w:r>
          <w:t>Všetky ustanovenia vzoru, ktoré sa vzťahujú na RO, sa rovnako aplikujú aj na  SO v rozsahu, v akom naňho bol delegovaný výkon činností RO.</w:t>
        </w:r>
      </w:ins>
    </w:p>
  </w:footnote>
  <w:footnote w:id="3">
    <w:p w14:paraId="0FB78E1C" w14:textId="77777777" w:rsidR="003C243C" w:rsidRDefault="003C243C" w:rsidP="00D459DA">
      <w:pPr>
        <w:pStyle w:val="Textpoznmkypodiarou"/>
        <w:ind w:left="284" w:hanging="284"/>
        <w:jc w:val="both"/>
        <w:rPr>
          <w:ins w:id="67" w:author="Autor"/>
        </w:rPr>
      </w:pPr>
      <w:ins w:id="68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  <w:t>Výrok je povinným údajom len v prípade, ak kontrolný zoznam slúži v podmienkach RO ako doklad súvisiaci s finančnou operáciou alebo jej časťou v zmysle § 7 ods. 3 zákona o finančnej kontrole</w:t>
        </w:r>
        <w:r w:rsidR="00076986">
          <w:t xml:space="preserve"> </w:t>
        </w:r>
        <w:r w:rsidR="00076986" w:rsidRPr="00076986">
          <w:t>(v opačnom prípade je RO oprávnený tento výrok odstrániť alebo uviesť neuplatňuje sa)</w:t>
        </w:r>
        <w:r>
          <w:t xml:space="preserve">. </w:t>
        </w:r>
      </w:ins>
    </w:p>
  </w:footnote>
  <w:footnote w:id="4">
    <w:p w14:paraId="0FD378A7" w14:textId="77777777" w:rsidR="00883CE1" w:rsidRDefault="00883CE1" w:rsidP="00F85D91">
      <w:pPr>
        <w:pStyle w:val="Textpoznmkypodiarou"/>
        <w:ind w:left="284" w:hanging="284"/>
        <w:jc w:val="both"/>
        <w:pPrChange w:id="69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70" w:author="Autor">
        <w:r w:rsidR="003C243C">
          <w:tab/>
        </w:r>
      </w:ins>
      <w:r w:rsidR="00C76186">
        <w:t>Poskytovateľ</w:t>
      </w:r>
      <w:r w:rsidRPr="0043575B">
        <w:t xml:space="preserve"> uvedie meno, priezvisko a pozíci</w:t>
      </w:r>
      <w:r w:rsidR="00FD4D16">
        <w:t>u</w:t>
      </w:r>
      <w:r w:rsidRPr="0043575B">
        <w:t xml:space="preserve"> </w:t>
      </w:r>
      <w:r>
        <w:t xml:space="preserve">všetkých zamestnancov, ktorí danú kontrolu vykonali okrem </w:t>
      </w:r>
      <w:r w:rsidR="00846DE6">
        <w:t xml:space="preserve">štatutárneho orgánu alebo ním určeného vedúceho zamestnanca </w:t>
      </w:r>
      <w:r>
        <w:t xml:space="preserve"> uvedeného nižšie.</w:t>
      </w:r>
      <w:r w:rsidR="00FD4D16">
        <w:t xml:space="preserve"> Každý zamestnanec sa uvedie  osobitne.</w:t>
      </w:r>
    </w:p>
  </w:footnote>
  <w:footnote w:id="5">
    <w:p w14:paraId="3EC86626" w14:textId="77777777" w:rsidR="00883CE1" w:rsidRDefault="00883CE1" w:rsidP="00F85D91">
      <w:pPr>
        <w:pStyle w:val="Textpoznmkypodiarou"/>
        <w:ind w:left="284" w:hanging="284"/>
        <w:jc w:val="both"/>
        <w:pPrChange w:id="71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72" w:author="Autor">
        <w:r w:rsidR="003C243C">
          <w:tab/>
        </w:r>
      </w:ins>
      <w:r w:rsidR="00C76186">
        <w:t xml:space="preserve">Poskytovateľ </w:t>
      </w:r>
      <w:r w:rsidRPr="00744A1E">
        <w:t xml:space="preserve"> uvedie meno, priezvisko</w:t>
      </w:r>
      <w:r w:rsidR="00846DE6">
        <w:t xml:space="preserve"> a pozíciu</w:t>
      </w:r>
      <w:r w:rsidRPr="00744A1E">
        <w:t xml:space="preserve"> </w:t>
      </w:r>
      <w:r w:rsidR="00846DE6">
        <w:t xml:space="preserve">štatutárneho orgánu alebo ním určeného </w:t>
      </w:r>
      <w:r w:rsidRPr="00744A1E">
        <w:t>vedúceho zamestnanca.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4C267" w14:textId="77777777" w:rsidR="00F85D91" w:rsidRDefault="00F85D9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0396E" w14:textId="77777777" w:rsidR="001B7384" w:rsidRDefault="001B7384" w:rsidP="001B7384">
    <w:pPr>
      <w:pStyle w:val="Hlavika"/>
      <w:rPr>
        <w:del w:id="73" w:author="Autor"/>
      </w:rPr>
    </w:pPr>
    <w:del w:id="74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480DB9" wp14:editId="0E43471B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2" name="Rovná spojnic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771BF4" id="Rovná spojnica 2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IpNWgtwAAAAHAQAADwAAAAAA&#10;AAAAAAAAAAAiBAAAZHJzL2Rvd25yZXYueG1sUEsFBgAAAAAEAAQA8wAAACsFAAAAAA==&#10;" strokecolor="#8064a2 [3207]" strokeweight="3pt">
                <v:shadow on="t" color="black" opacity="22937f" origin=",.5" offset="0,.63889mm"/>
              </v:line>
            </w:pict>
          </mc:Fallback>
        </mc:AlternateContent>
      </w:r>
    </w:del>
  </w:p>
  <w:customXmlDelRangeStart w:id="75" w:author="Autor"/>
  <w:sdt>
    <w:sdtPr>
      <w:rPr>
        <w:szCs w:val="20"/>
      </w:rPr>
      <w:id w:val="706986948"/>
      <w:placeholder>
        <w:docPart w:val="A956F924AA1043BE8042953FE106168C"/>
      </w:placeholder>
      <w:date w:fullDate="2016-02-11T00:00:00Z">
        <w:dateFormat w:val="dd.MM.yyyy"/>
        <w:lid w:val="sk-SK"/>
        <w:storeMappedDataAs w:val="dateTime"/>
        <w:calendar w:val="gregorian"/>
      </w:date>
    </w:sdtPr>
    <w:sdtEndPr/>
    <w:sdtContent>
      <w:customXmlDelRangeEnd w:id="75"/>
      <w:p w14:paraId="0F4CEC4B" w14:textId="77777777" w:rsidR="001B7384" w:rsidRDefault="00650BFF" w:rsidP="001B7384">
        <w:pPr>
          <w:pStyle w:val="Hlavika"/>
          <w:rPr>
            <w:del w:id="76" w:author="Autor"/>
            <w:noProof/>
          </w:rPr>
        </w:pPr>
        <w:del w:id="77" w:author="Autor">
          <w:r>
            <w:rPr>
              <w:szCs w:val="20"/>
            </w:rPr>
            <w:delText>11.02.2016</w:delText>
          </w:r>
        </w:del>
      </w:p>
      <w:customXmlDelRangeStart w:id="78" w:author="Autor"/>
    </w:sdtContent>
  </w:sdt>
  <w:customXmlDelRangeEnd w:id="78"/>
  <w:p w14:paraId="2903A496" w14:textId="4AE6B224" w:rsidR="001B7384" w:rsidRDefault="001B7384" w:rsidP="001B7384">
    <w:pPr>
      <w:pStyle w:val="Hlavika"/>
      <w:rPr>
        <w:ins w:id="79" w:author="Autor"/>
      </w:rPr>
    </w:pPr>
    <w:ins w:id="80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BB32A8B" wp14:editId="7373BE81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7" name="Rovná spojnic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89ABDC" id="Rovná spojnica 7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CKTVoLcAAAABwEAAA8AAAAA&#10;AAAAAAAAAAAAIwQAAGRycy9kb3ducmV2LnhtbFBLBQYAAAAABAAEAPMAAAAsBQAAAAA=&#10;" strokecolor="#8064a2 [3207]" strokeweight="3pt">
                <v:shadow on="t" color="black" opacity="22937f" origin=",.5" offset="0,.63889mm"/>
              </v:line>
            </w:pict>
          </mc:Fallback>
        </mc:AlternateContent>
      </w:r>
    </w:ins>
  </w:p>
  <w:customXmlInsRangeStart w:id="81" w:author="Autor"/>
  <w:sdt>
    <w:sdtPr>
      <w:rPr>
        <w:szCs w:val="20"/>
      </w:rPr>
      <w:id w:val="2070840989"/>
      <w:placeholder>
        <w:docPart w:val="7FB73CA2BAB64AA38D0D5E6AC47992A8"/>
      </w:placeholder>
      <w:date w:fullDate="2018-10-31T00:00:00Z">
        <w:dateFormat w:val="dd.MM.yyyy"/>
        <w:lid w:val="sk-SK"/>
        <w:storeMappedDataAs w:val="dateTime"/>
        <w:calendar w:val="gregorian"/>
      </w:date>
    </w:sdtPr>
    <w:sdtEndPr/>
    <w:sdtContent>
      <w:customXmlInsRangeEnd w:id="81"/>
      <w:p w14:paraId="0BCDCDBC" w14:textId="77777777" w:rsidR="001B7384" w:rsidRDefault="00014249" w:rsidP="001B7384">
        <w:pPr>
          <w:pStyle w:val="Hlavika"/>
          <w:jc w:val="right"/>
        </w:pPr>
        <w:ins w:id="82" w:author="Autor">
          <w:r>
            <w:rPr>
              <w:szCs w:val="20"/>
            </w:rPr>
            <w:t>31.10.2018</w:t>
          </w:r>
        </w:ins>
      </w:p>
      <w:customXmlInsRangeStart w:id="83" w:author="Autor"/>
    </w:sdtContent>
  </w:sdt>
  <w:customXmlInsRangeEnd w:id="8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21D70B" w14:textId="77777777" w:rsidR="00F85D91" w:rsidRDefault="00F85D9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17A2"/>
    <w:rsid w:val="00014249"/>
    <w:rsid w:val="000275A5"/>
    <w:rsid w:val="000444F5"/>
    <w:rsid w:val="00055EFA"/>
    <w:rsid w:val="000614E5"/>
    <w:rsid w:val="00062525"/>
    <w:rsid w:val="00071B7E"/>
    <w:rsid w:val="00076986"/>
    <w:rsid w:val="000B7C69"/>
    <w:rsid w:val="000E118C"/>
    <w:rsid w:val="000E3795"/>
    <w:rsid w:val="00105536"/>
    <w:rsid w:val="00131FA2"/>
    <w:rsid w:val="00146E93"/>
    <w:rsid w:val="00154F86"/>
    <w:rsid w:val="001906B2"/>
    <w:rsid w:val="00194E50"/>
    <w:rsid w:val="001A109F"/>
    <w:rsid w:val="001A6CEA"/>
    <w:rsid w:val="001B088E"/>
    <w:rsid w:val="001B704D"/>
    <w:rsid w:val="001B7384"/>
    <w:rsid w:val="001C1334"/>
    <w:rsid w:val="00244B2D"/>
    <w:rsid w:val="00246442"/>
    <w:rsid w:val="0024799D"/>
    <w:rsid w:val="002744B0"/>
    <w:rsid w:val="002B60FE"/>
    <w:rsid w:val="002B7F67"/>
    <w:rsid w:val="002E0E67"/>
    <w:rsid w:val="002E6F49"/>
    <w:rsid w:val="003377A7"/>
    <w:rsid w:val="00344ECC"/>
    <w:rsid w:val="00397161"/>
    <w:rsid w:val="003B7F19"/>
    <w:rsid w:val="003C243C"/>
    <w:rsid w:val="00411B7C"/>
    <w:rsid w:val="004122C0"/>
    <w:rsid w:val="0045349C"/>
    <w:rsid w:val="00491E38"/>
    <w:rsid w:val="004A1004"/>
    <w:rsid w:val="004A72EE"/>
    <w:rsid w:val="004C1765"/>
    <w:rsid w:val="004C2E00"/>
    <w:rsid w:val="004C6213"/>
    <w:rsid w:val="004F122D"/>
    <w:rsid w:val="00517659"/>
    <w:rsid w:val="00517FEA"/>
    <w:rsid w:val="0054117C"/>
    <w:rsid w:val="00560DD7"/>
    <w:rsid w:val="0056375D"/>
    <w:rsid w:val="00594825"/>
    <w:rsid w:val="005A283A"/>
    <w:rsid w:val="005C7A4F"/>
    <w:rsid w:val="005D79B2"/>
    <w:rsid w:val="006267ED"/>
    <w:rsid w:val="006269BD"/>
    <w:rsid w:val="006300A5"/>
    <w:rsid w:val="00632B44"/>
    <w:rsid w:val="00650BFF"/>
    <w:rsid w:val="00663AAC"/>
    <w:rsid w:val="006662DF"/>
    <w:rsid w:val="00691321"/>
    <w:rsid w:val="006C4B48"/>
    <w:rsid w:val="006D13BD"/>
    <w:rsid w:val="006D1888"/>
    <w:rsid w:val="00700482"/>
    <w:rsid w:val="00717382"/>
    <w:rsid w:val="0074342B"/>
    <w:rsid w:val="007779F4"/>
    <w:rsid w:val="00792744"/>
    <w:rsid w:val="007B2F82"/>
    <w:rsid w:val="007E007C"/>
    <w:rsid w:val="00846DE6"/>
    <w:rsid w:val="008534C4"/>
    <w:rsid w:val="00883CE1"/>
    <w:rsid w:val="0089311F"/>
    <w:rsid w:val="00897525"/>
    <w:rsid w:val="008A7DBF"/>
    <w:rsid w:val="008F6B48"/>
    <w:rsid w:val="009062F6"/>
    <w:rsid w:val="00922D99"/>
    <w:rsid w:val="0093728A"/>
    <w:rsid w:val="00944BAA"/>
    <w:rsid w:val="00977107"/>
    <w:rsid w:val="009A73BC"/>
    <w:rsid w:val="009B44B8"/>
    <w:rsid w:val="009E7CF4"/>
    <w:rsid w:val="00A128A3"/>
    <w:rsid w:val="00A24688"/>
    <w:rsid w:val="00A466FD"/>
    <w:rsid w:val="00A72107"/>
    <w:rsid w:val="00A820B8"/>
    <w:rsid w:val="00A84BA6"/>
    <w:rsid w:val="00A9035D"/>
    <w:rsid w:val="00AB328D"/>
    <w:rsid w:val="00AE17A8"/>
    <w:rsid w:val="00B050E1"/>
    <w:rsid w:val="00B13EC3"/>
    <w:rsid w:val="00B43F81"/>
    <w:rsid w:val="00B466CD"/>
    <w:rsid w:val="00B65AFB"/>
    <w:rsid w:val="00B66F4A"/>
    <w:rsid w:val="00B700A3"/>
    <w:rsid w:val="00B70C93"/>
    <w:rsid w:val="00BA067A"/>
    <w:rsid w:val="00BC5168"/>
    <w:rsid w:val="00BD0ACB"/>
    <w:rsid w:val="00C571C4"/>
    <w:rsid w:val="00C638FC"/>
    <w:rsid w:val="00C6664F"/>
    <w:rsid w:val="00C76186"/>
    <w:rsid w:val="00C81887"/>
    <w:rsid w:val="00C84131"/>
    <w:rsid w:val="00CA07B4"/>
    <w:rsid w:val="00CA2E13"/>
    <w:rsid w:val="00CC7413"/>
    <w:rsid w:val="00CE5BD7"/>
    <w:rsid w:val="00CF6FAD"/>
    <w:rsid w:val="00D310C5"/>
    <w:rsid w:val="00D34124"/>
    <w:rsid w:val="00D459DA"/>
    <w:rsid w:val="00D642C4"/>
    <w:rsid w:val="00DA39C1"/>
    <w:rsid w:val="00DB3D85"/>
    <w:rsid w:val="00DD2FB9"/>
    <w:rsid w:val="00E05759"/>
    <w:rsid w:val="00E102A8"/>
    <w:rsid w:val="00E718CC"/>
    <w:rsid w:val="00E8200A"/>
    <w:rsid w:val="00E83D9B"/>
    <w:rsid w:val="00EA5650"/>
    <w:rsid w:val="00ED0164"/>
    <w:rsid w:val="00EE0EEC"/>
    <w:rsid w:val="00F147E9"/>
    <w:rsid w:val="00F21FA9"/>
    <w:rsid w:val="00F3527D"/>
    <w:rsid w:val="00F4798C"/>
    <w:rsid w:val="00F6114F"/>
    <w:rsid w:val="00F84B30"/>
    <w:rsid w:val="00F85D91"/>
    <w:rsid w:val="00F976AA"/>
    <w:rsid w:val="00FA2E1F"/>
    <w:rsid w:val="00FD028A"/>
    <w:rsid w:val="00FD4D16"/>
    <w:rsid w:val="00FF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69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DF5959" w:rsidRDefault="00CD05DF" w:rsidP="00CD05DF">
          <w:pPr>
            <w:pStyle w:val="103F38E32C084A3FB53A30712D73212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7BA6A5741434F2D811F9E65707C12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FAD679-6779-406A-AD35-7C41D0002490}"/>
      </w:docPartPr>
      <w:docPartBody>
        <w:p w:rsidR="00DF5959" w:rsidRDefault="00CD05DF" w:rsidP="00CD05DF">
          <w:pPr>
            <w:pStyle w:val="17BA6A5741434F2D811F9E65707C120F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B6113643A03F47FD9AA1C6D0119BDC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E5ECCE-5DC8-4CC7-8BC5-B612081E8264}"/>
      </w:docPartPr>
      <w:docPartBody>
        <w:p w:rsidR="00DF5959" w:rsidRDefault="00CD05DF" w:rsidP="00CD05DF">
          <w:pPr>
            <w:pStyle w:val="B6113643A03F47FD9AA1C6D0119BDC3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7FB73CA2BAB64AA38D0D5E6AC47992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BB7B0-FBB4-44E8-A992-6A50E5EB807F}"/>
      </w:docPartPr>
      <w:docPartBody>
        <w:p w:rsidR="004A54FA" w:rsidRDefault="00601059" w:rsidP="00601059">
          <w:pPr>
            <w:pStyle w:val="7FB73CA2BAB64AA38D0D5E6AC47992A8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76A8B64DCE364C4CACE3487462A96E6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618CED-34C6-43FF-9DB2-9BC884A1A11C}"/>
      </w:docPartPr>
      <w:docPartBody>
        <w:p w:rsidR="0009612F" w:rsidRDefault="00637A8E" w:rsidP="00637A8E">
          <w:pPr>
            <w:pStyle w:val="76A8B64DCE364C4CACE3487462A96E63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A4BF9E5E29254E1791A9957DFE719C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BE9DBD-19EF-4704-BAED-813CDAFE8AE9}"/>
      </w:docPartPr>
      <w:docPartBody>
        <w:p w:rsidR="0009612F" w:rsidRDefault="00637A8E" w:rsidP="00637A8E">
          <w:pPr>
            <w:pStyle w:val="A4BF9E5E29254E1791A9957DFE719C23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18393056455945F98760467D45D29C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3F51D2-DD41-4744-9A8C-CF33A63213D5}"/>
      </w:docPartPr>
      <w:docPartBody>
        <w:p w:rsidR="0009612F" w:rsidRDefault="00637A8E" w:rsidP="00637A8E">
          <w:pPr>
            <w:pStyle w:val="18393056455945F98760467D45D29C8A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7E5D6497062F400DA980900A2E9806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C04D6B-91F4-41CC-B890-AE42F6CE8536}"/>
      </w:docPartPr>
      <w:docPartBody>
        <w:p w:rsidR="0009612F" w:rsidRDefault="00637A8E" w:rsidP="00637A8E">
          <w:pPr>
            <w:pStyle w:val="7E5D6497062F400DA980900A2E9806E8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5201AE8D43B1456689CB1AB64ED525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41936F-D18D-4F64-8110-DEEA5F3FDE2F}"/>
      </w:docPartPr>
      <w:docPartBody>
        <w:p w:rsidR="0009612F" w:rsidRDefault="00637A8E" w:rsidP="00637A8E">
          <w:pPr>
            <w:pStyle w:val="5201AE8D43B1456689CB1AB64ED52561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226905E68D5E470D8A828F1D7ED1FC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AF46F2-27F7-4897-AF72-1B5F8065E1DB}"/>
      </w:docPartPr>
      <w:docPartBody>
        <w:p w:rsidR="0009612F" w:rsidRDefault="00637A8E" w:rsidP="00637A8E">
          <w:pPr>
            <w:pStyle w:val="226905E68D5E470D8A828F1D7ED1FCD4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4A98C8A64F3E49A3A7D869EAB21AAD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34B2F5-32B6-4EED-8FC6-A3035096AB66}"/>
      </w:docPartPr>
      <w:docPartBody>
        <w:p w:rsidR="00391DEA" w:rsidRDefault="00B67052" w:rsidP="00B67052">
          <w:pPr>
            <w:pStyle w:val="4A98C8A64F3E49A3A7D869EAB21AADDC"/>
          </w:pPr>
          <w:r w:rsidRPr="009A56FE">
            <w:rPr>
              <w:rStyle w:val="Zstupntext"/>
            </w:rPr>
            <w:t>Vyberte položku.</w:t>
          </w:r>
        </w:p>
      </w:docPartBody>
    </w:docPart>
    <w:docPart>
      <w:docPartPr>
        <w:name w:val="CA71BEB43F5C4E96B40F83F6275BFD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08B9A2-7F47-4EC0-89C6-233C06889CAD}"/>
      </w:docPartPr>
      <w:docPartBody>
        <w:p w:rsidR="006060B1" w:rsidRDefault="006C6C9A" w:rsidP="006C6C9A">
          <w:pPr>
            <w:pStyle w:val="CA71BEB43F5C4E96B40F83F6275BFDBA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31EEF54E3E05462A87CFBA6F04F2B4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24E026-8116-4278-B46A-A4BC9720756F}"/>
      </w:docPartPr>
      <w:docPartBody>
        <w:p w:rsidR="00DC0E5A" w:rsidRDefault="00CD05DF">
          <w:pPr>
            <w:pStyle w:val="31EEF54E3E05462A87CFBA6F04F2B4E2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9DAB49A48C8E47788F6750A033A206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5CF0FD-D498-4B81-BB5C-4CD7E3334363}"/>
      </w:docPartPr>
      <w:docPartBody>
        <w:p w:rsidR="00DC0E5A" w:rsidRDefault="00CD05DF">
          <w:pPr>
            <w:pStyle w:val="9DAB49A48C8E47788F6750A033A206D4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F34D4C1A6B2F4EAEAF95509AEBA1DD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160F0E-DDD8-4A92-B05B-294820488663}"/>
      </w:docPartPr>
      <w:docPartBody>
        <w:p w:rsidR="00DC0E5A" w:rsidRDefault="00BD70CC">
          <w:pPr>
            <w:pStyle w:val="F34D4C1A6B2F4EAEAF95509AEBA1DDEA"/>
          </w:pPr>
          <w:r w:rsidRPr="00407CEC">
            <w:rPr>
              <w:rStyle w:val="Zstupntext"/>
            </w:rPr>
            <w:t>Vyberte položku.</w:t>
          </w:r>
        </w:p>
      </w:docPartBody>
    </w:docPart>
    <w:docPart>
      <w:docPartPr>
        <w:name w:val="C65567CE96204523849595B3EC814B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22EAD6-4994-4A4F-B37F-5F00FF24FF0C}"/>
      </w:docPartPr>
      <w:docPartBody>
        <w:p w:rsidR="00DC0E5A" w:rsidRDefault="00CD05DF">
          <w:pPr>
            <w:pStyle w:val="C65567CE96204523849595B3EC814BC2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56F924AA1043BE8042953FE10616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077C6E-9481-4F7E-B3CA-23030DF0E2E5}"/>
      </w:docPartPr>
      <w:docPartBody>
        <w:p w:rsidR="00DC0E5A" w:rsidRDefault="00601059">
          <w:pPr>
            <w:pStyle w:val="A956F924AA1043BE8042953FE106168C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5F0"/>
    <w:rsid w:val="000310F8"/>
    <w:rsid w:val="0009612F"/>
    <w:rsid w:val="000C1D4D"/>
    <w:rsid w:val="000F6466"/>
    <w:rsid w:val="00110178"/>
    <w:rsid w:val="00134752"/>
    <w:rsid w:val="0013590F"/>
    <w:rsid w:val="00147A1A"/>
    <w:rsid w:val="00155D8B"/>
    <w:rsid w:val="001B5059"/>
    <w:rsid w:val="001D50B5"/>
    <w:rsid w:val="00235503"/>
    <w:rsid w:val="002551BD"/>
    <w:rsid w:val="002675FA"/>
    <w:rsid w:val="002679ED"/>
    <w:rsid w:val="002A5986"/>
    <w:rsid w:val="00391DEA"/>
    <w:rsid w:val="003C11DE"/>
    <w:rsid w:val="003E0AD9"/>
    <w:rsid w:val="003F0890"/>
    <w:rsid w:val="00426C58"/>
    <w:rsid w:val="0046552D"/>
    <w:rsid w:val="004A54FA"/>
    <w:rsid w:val="004D74F0"/>
    <w:rsid w:val="004F2CA4"/>
    <w:rsid w:val="004F5EC6"/>
    <w:rsid w:val="00507AE7"/>
    <w:rsid w:val="00537212"/>
    <w:rsid w:val="005E25BD"/>
    <w:rsid w:val="00601059"/>
    <w:rsid w:val="006060B1"/>
    <w:rsid w:val="00637A8E"/>
    <w:rsid w:val="00642360"/>
    <w:rsid w:val="006936D9"/>
    <w:rsid w:val="006C6C9A"/>
    <w:rsid w:val="006F476F"/>
    <w:rsid w:val="00804490"/>
    <w:rsid w:val="00835F58"/>
    <w:rsid w:val="0084707B"/>
    <w:rsid w:val="008561F8"/>
    <w:rsid w:val="00882C39"/>
    <w:rsid w:val="008970C7"/>
    <w:rsid w:val="00962D83"/>
    <w:rsid w:val="009D23D6"/>
    <w:rsid w:val="00AB0925"/>
    <w:rsid w:val="00AB4533"/>
    <w:rsid w:val="00AE1A8B"/>
    <w:rsid w:val="00B01CBE"/>
    <w:rsid w:val="00B67052"/>
    <w:rsid w:val="00B87F54"/>
    <w:rsid w:val="00BB46A2"/>
    <w:rsid w:val="00BD70CC"/>
    <w:rsid w:val="00C03D63"/>
    <w:rsid w:val="00C30E9D"/>
    <w:rsid w:val="00C35BAE"/>
    <w:rsid w:val="00C8419E"/>
    <w:rsid w:val="00CD05DF"/>
    <w:rsid w:val="00D31EE7"/>
    <w:rsid w:val="00D54D79"/>
    <w:rsid w:val="00D71F58"/>
    <w:rsid w:val="00D77C82"/>
    <w:rsid w:val="00DC0E5A"/>
    <w:rsid w:val="00DE2574"/>
    <w:rsid w:val="00DF5959"/>
    <w:rsid w:val="00E2018E"/>
    <w:rsid w:val="00F051CC"/>
    <w:rsid w:val="00F26179"/>
    <w:rsid w:val="00F54946"/>
    <w:rsid w:val="00FB2DF5"/>
    <w:rsid w:val="00FB5CAD"/>
    <w:rsid w:val="00FB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6C6C9A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D0BDF93A05EE436E851839D49FAFFEC8">
    <w:name w:val="D0BDF93A05EE436E851839D49FAFFEC8"/>
    <w:rsid w:val="00155D8B"/>
  </w:style>
  <w:style w:type="paragraph" w:customStyle="1" w:styleId="E582543774644A4DA3D24690AB2967F6">
    <w:name w:val="E582543774644A4DA3D24690AB2967F6"/>
    <w:rsid w:val="00F051CC"/>
  </w:style>
  <w:style w:type="paragraph" w:customStyle="1" w:styleId="CE3D9AAB6B5C4050B30C1231D28A32C7">
    <w:name w:val="CE3D9AAB6B5C4050B30C1231D28A32C7"/>
    <w:rsid w:val="00F051CC"/>
  </w:style>
  <w:style w:type="paragraph" w:customStyle="1" w:styleId="F8DCD314BB794CC897EFCB8D6206EE40">
    <w:name w:val="F8DCD314BB794CC897EFCB8D6206EE40"/>
    <w:rsid w:val="00147A1A"/>
  </w:style>
  <w:style w:type="paragraph" w:customStyle="1" w:styleId="8698342B5EE84A79B2ABE5BC4B47C2D3">
    <w:name w:val="8698342B5EE84A79B2ABE5BC4B47C2D3"/>
    <w:rsid w:val="00962D83"/>
  </w:style>
  <w:style w:type="paragraph" w:customStyle="1" w:styleId="F6AF49330E70478D98870B7DD116BDE4">
    <w:name w:val="F6AF49330E70478D98870B7DD116BDE4"/>
    <w:rsid w:val="00962D83"/>
  </w:style>
  <w:style w:type="paragraph" w:customStyle="1" w:styleId="1DCBB6D2C5D04A498396C93C43436CDE">
    <w:name w:val="1DCBB6D2C5D04A498396C93C43436CDE"/>
    <w:rsid w:val="00962D83"/>
  </w:style>
  <w:style w:type="paragraph" w:customStyle="1" w:styleId="E9920168DB914F5C8EF5C6696E04E581">
    <w:name w:val="E9920168DB914F5C8EF5C6696E04E581"/>
    <w:rsid w:val="00962D83"/>
  </w:style>
  <w:style w:type="paragraph" w:customStyle="1" w:styleId="3A6A8A42AB2245458B86F0947ED26444">
    <w:name w:val="3A6A8A42AB2245458B86F0947ED26444"/>
    <w:rsid w:val="00962D83"/>
  </w:style>
  <w:style w:type="paragraph" w:customStyle="1" w:styleId="9B4179A36A114F2DBE35F76C4E8B427F">
    <w:name w:val="9B4179A36A114F2DBE35F76C4E8B427F"/>
    <w:rsid w:val="00962D83"/>
  </w:style>
  <w:style w:type="paragraph" w:customStyle="1" w:styleId="880FEED7C0AF4E6A9A53D4ED59B34BE1">
    <w:name w:val="880FEED7C0AF4E6A9A53D4ED59B34BE1"/>
    <w:rsid w:val="00962D83"/>
  </w:style>
  <w:style w:type="paragraph" w:customStyle="1" w:styleId="AB7114F0D2A2476CAE9E1920E100F1A8">
    <w:name w:val="AB7114F0D2A2476CAE9E1920E100F1A8"/>
    <w:rsid w:val="00962D83"/>
  </w:style>
  <w:style w:type="paragraph" w:customStyle="1" w:styleId="ED57C8EABE5C44799ECA6C266DC7CEB0">
    <w:name w:val="ED57C8EABE5C44799ECA6C266DC7CEB0"/>
    <w:rsid w:val="00962D83"/>
  </w:style>
  <w:style w:type="paragraph" w:customStyle="1" w:styleId="DDC6B055C5884E4A90B8F521E3869AA3">
    <w:name w:val="DDC6B055C5884E4A90B8F521E3869AA3"/>
    <w:rsid w:val="00962D83"/>
  </w:style>
  <w:style w:type="paragraph" w:customStyle="1" w:styleId="1F7B03DFEF494723936DE3B4EDAF97D1">
    <w:name w:val="1F7B03DFEF494723936DE3B4EDAF97D1"/>
    <w:rsid w:val="00962D83"/>
  </w:style>
  <w:style w:type="paragraph" w:customStyle="1" w:styleId="72DFCEE647CF4903850DDFB30FEA19F5">
    <w:name w:val="72DFCEE647CF4903850DDFB30FEA19F5"/>
    <w:rsid w:val="00962D83"/>
  </w:style>
  <w:style w:type="paragraph" w:customStyle="1" w:styleId="44409C092F2844EAB5B78BFB46722BCD">
    <w:name w:val="44409C092F2844EAB5B78BFB46722BCD"/>
    <w:rsid w:val="00962D83"/>
  </w:style>
  <w:style w:type="paragraph" w:customStyle="1" w:styleId="106DB420F90A490CB0397B8038475856">
    <w:name w:val="106DB420F90A490CB0397B8038475856"/>
    <w:rsid w:val="00962D83"/>
  </w:style>
  <w:style w:type="paragraph" w:customStyle="1" w:styleId="7490EAA2468D469A81188B0BF9CFCA46">
    <w:name w:val="7490EAA2468D469A81188B0BF9CFCA46"/>
    <w:rsid w:val="00962D83"/>
  </w:style>
  <w:style w:type="paragraph" w:customStyle="1" w:styleId="78B2E56F4A034EF581189C115887FE48">
    <w:name w:val="78B2E56F4A034EF581189C115887FE48"/>
    <w:rsid w:val="00962D83"/>
  </w:style>
  <w:style w:type="paragraph" w:customStyle="1" w:styleId="D2C29B40E1FB47D0BB6028342651BF47">
    <w:name w:val="D2C29B40E1FB47D0BB6028342651BF47"/>
    <w:rsid w:val="00962D83"/>
  </w:style>
  <w:style w:type="paragraph" w:customStyle="1" w:styleId="E5825E185595408CA7351DAF5D423BDD">
    <w:name w:val="E5825E185595408CA7351DAF5D423BDD"/>
    <w:rsid w:val="00962D83"/>
  </w:style>
  <w:style w:type="paragraph" w:customStyle="1" w:styleId="B99E9152D5FD416E81AED1A711CE8308">
    <w:name w:val="B99E9152D5FD416E81AED1A711CE8308"/>
    <w:rsid w:val="00962D83"/>
  </w:style>
  <w:style w:type="paragraph" w:customStyle="1" w:styleId="FC8FA02322AB4C779C2860CE34BBF433">
    <w:name w:val="FC8FA02322AB4C779C2860CE34BBF433"/>
    <w:rsid w:val="00962D83"/>
  </w:style>
  <w:style w:type="paragraph" w:customStyle="1" w:styleId="06DDC983156D492F9E803D37CD41E9E5">
    <w:name w:val="06DDC983156D492F9E803D37CD41E9E5"/>
    <w:rsid w:val="00962D83"/>
  </w:style>
  <w:style w:type="paragraph" w:customStyle="1" w:styleId="ACD9FCDC364E446184621B903492CF82">
    <w:name w:val="ACD9FCDC364E446184621B903492CF82"/>
    <w:rsid w:val="00962D83"/>
  </w:style>
  <w:style w:type="paragraph" w:customStyle="1" w:styleId="60B0B3B362BE45BE9E0789EC826DBE8C">
    <w:name w:val="60B0B3B362BE45BE9E0789EC826DBE8C"/>
    <w:rsid w:val="00962D83"/>
  </w:style>
  <w:style w:type="paragraph" w:customStyle="1" w:styleId="1F58E65BAC764819A4C05B92F27709B4">
    <w:name w:val="1F58E65BAC764819A4C05B92F27709B4"/>
    <w:rsid w:val="00962D83"/>
  </w:style>
  <w:style w:type="paragraph" w:customStyle="1" w:styleId="9B9AF8BEC3224C09A4168CA12CFEA396">
    <w:name w:val="9B9AF8BEC3224C09A4168CA12CFEA396"/>
    <w:rsid w:val="00962D83"/>
  </w:style>
  <w:style w:type="paragraph" w:customStyle="1" w:styleId="7AD8EBCA964E4B7BA249E3A95B292AFC">
    <w:name w:val="7AD8EBCA964E4B7BA249E3A95B292AFC"/>
    <w:rsid w:val="00962D83"/>
  </w:style>
  <w:style w:type="paragraph" w:customStyle="1" w:styleId="DC0B3CEEFE3042D2B0A80028FEFFAD20">
    <w:name w:val="DC0B3CEEFE3042D2B0A80028FEFFAD20"/>
    <w:rsid w:val="00962D83"/>
  </w:style>
  <w:style w:type="paragraph" w:customStyle="1" w:styleId="A01883818305435DA9614BAFF0F3F206">
    <w:name w:val="A01883818305435DA9614BAFF0F3F206"/>
    <w:rsid w:val="00962D83"/>
  </w:style>
  <w:style w:type="paragraph" w:customStyle="1" w:styleId="0F53CB135C1D4ADC8B8352EC75E7316A">
    <w:name w:val="0F53CB135C1D4ADC8B8352EC75E7316A"/>
    <w:rsid w:val="00962D83"/>
  </w:style>
  <w:style w:type="paragraph" w:customStyle="1" w:styleId="1DA9B647643842E2941BA3EFC1181F85">
    <w:name w:val="1DA9B647643842E2941BA3EFC1181F85"/>
    <w:rsid w:val="00962D83"/>
  </w:style>
  <w:style w:type="paragraph" w:customStyle="1" w:styleId="07CC3702F1854488BAC4B4771FA476D6">
    <w:name w:val="07CC3702F1854488BAC4B4771FA476D6"/>
    <w:rsid w:val="00962D83"/>
  </w:style>
  <w:style w:type="paragraph" w:customStyle="1" w:styleId="57393572E28B4481B986AE52E395875C">
    <w:name w:val="57393572E28B4481B986AE52E395875C"/>
    <w:rsid w:val="00962D83"/>
  </w:style>
  <w:style w:type="paragraph" w:customStyle="1" w:styleId="53ABF429F49C4B57A4FC2D7EC38AEBE3">
    <w:name w:val="53ABF429F49C4B57A4FC2D7EC38AEBE3"/>
    <w:rsid w:val="00962D83"/>
  </w:style>
  <w:style w:type="paragraph" w:customStyle="1" w:styleId="F84AD63743254BC3B820CE02FF94D0CD">
    <w:name w:val="F84AD63743254BC3B820CE02FF94D0CD"/>
    <w:rsid w:val="00962D83"/>
  </w:style>
  <w:style w:type="paragraph" w:customStyle="1" w:styleId="64513FAB234545298815FF3194669E5E">
    <w:name w:val="64513FAB234545298815FF3194669E5E"/>
    <w:rsid w:val="00962D83"/>
  </w:style>
  <w:style w:type="paragraph" w:customStyle="1" w:styleId="DEDC7A0D1C2B48E29DD5991E69D93EA9">
    <w:name w:val="DEDC7A0D1C2B48E29DD5991E69D93EA9"/>
    <w:rsid w:val="00962D83"/>
  </w:style>
  <w:style w:type="paragraph" w:customStyle="1" w:styleId="D62C999F3B224D4C9554A2B26D773868">
    <w:name w:val="D62C999F3B224D4C9554A2B26D773868"/>
    <w:rsid w:val="00601059"/>
  </w:style>
  <w:style w:type="paragraph" w:customStyle="1" w:styleId="7FB73CA2BAB64AA38D0D5E6AC47992A8">
    <w:name w:val="7FB73CA2BAB64AA38D0D5E6AC47992A8"/>
    <w:rsid w:val="00601059"/>
  </w:style>
  <w:style w:type="paragraph" w:customStyle="1" w:styleId="81C55D2898094D82847A5CE680750508">
    <w:name w:val="81C55D2898094D82847A5CE680750508"/>
    <w:rsid w:val="00601059"/>
  </w:style>
  <w:style w:type="paragraph" w:customStyle="1" w:styleId="F8954B4FAB4749C191A53919460A591E">
    <w:name w:val="F8954B4FAB4749C191A53919460A591E"/>
    <w:rsid w:val="00601059"/>
  </w:style>
  <w:style w:type="paragraph" w:customStyle="1" w:styleId="2061834A49AB4AF59E127CE9A3C7726B">
    <w:name w:val="2061834A49AB4AF59E127CE9A3C7726B"/>
    <w:rsid w:val="00601059"/>
  </w:style>
  <w:style w:type="paragraph" w:customStyle="1" w:styleId="1C8ECE46E79347E89F03E8B7CDA89CB2">
    <w:name w:val="1C8ECE46E79347E89F03E8B7CDA89CB2"/>
    <w:rsid w:val="00601059"/>
  </w:style>
  <w:style w:type="paragraph" w:customStyle="1" w:styleId="46DEE4A166924BC2B83F565CED1F91D3">
    <w:name w:val="46DEE4A166924BC2B83F565CED1F91D3"/>
    <w:rsid w:val="00601059"/>
  </w:style>
  <w:style w:type="paragraph" w:customStyle="1" w:styleId="21338348CA0D49A48BE7A428FAF9A5D2">
    <w:name w:val="21338348CA0D49A48BE7A428FAF9A5D2"/>
    <w:rsid w:val="00601059"/>
  </w:style>
  <w:style w:type="paragraph" w:customStyle="1" w:styleId="AB66F2B3CB1849D89BB2B0A9A3312A4B">
    <w:name w:val="AB66F2B3CB1849D89BB2B0A9A3312A4B"/>
    <w:rsid w:val="00601059"/>
  </w:style>
  <w:style w:type="paragraph" w:customStyle="1" w:styleId="315E283D7C354F59A89E3C9BBCF3FF64">
    <w:name w:val="315E283D7C354F59A89E3C9BBCF3FF64"/>
    <w:rsid w:val="00601059"/>
  </w:style>
  <w:style w:type="paragraph" w:customStyle="1" w:styleId="2AFB6D43BF184630932A3F0C6061B40E">
    <w:name w:val="2AFB6D43BF184630932A3F0C6061B40E"/>
    <w:rsid w:val="00601059"/>
  </w:style>
  <w:style w:type="paragraph" w:customStyle="1" w:styleId="87B73DCA78934335B295641BE6C37138">
    <w:name w:val="87B73DCA78934335B295641BE6C37138"/>
    <w:rsid w:val="00601059"/>
  </w:style>
  <w:style w:type="paragraph" w:customStyle="1" w:styleId="C6009B191F65484E9733F8D44CE5A82A">
    <w:name w:val="C6009B191F65484E9733F8D44CE5A82A"/>
    <w:rsid w:val="00601059"/>
  </w:style>
  <w:style w:type="paragraph" w:customStyle="1" w:styleId="5C85FE2E4DF44810B1417822B3D7BE9C">
    <w:name w:val="5C85FE2E4DF44810B1417822B3D7BE9C"/>
    <w:rsid w:val="00601059"/>
  </w:style>
  <w:style w:type="paragraph" w:customStyle="1" w:styleId="4486C0F3B87B491386BEE20021DA3172">
    <w:name w:val="4486C0F3B87B491386BEE20021DA3172"/>
    <w:rsid w:val="00601059"/>
  </w:style>
  <w:style w:type="paragraph" w:customStyle="1" w:styleId="DD3ED9B22A414A98B7B2E9134A0B4D07">
    <w:name w:val="DD3ED9B22A414A98B7B2E9134A0B4D07"/>
    <w:rsid w:val="00601059"/>
  </w:style>
  <w:style w:type="paragraph" w:customStyle="1" w:styleId="3EEE84B7134E40BEAEAC15BE20BED8E4">
    <w:name w:val="3EEE84B7134E40BEAEAC15BE20BED8E4"/>
    <w:rsid w:val="00601059"/>
  </w:style>
  <w:style w:type="paragraph" w:customStyle="1" w:styleId="BDAD7260BB824203BAB3075950458917">
    <w:name w:val="BDAD7260BB824203BAB3075950458917"/>
    <w:rsid w:val="00637A8E"/>
  </w:style>
  <w:style w:type="paragraph" w:customStyle="1" w:styleId="76A8B64DCE364C4CACE3487462A96E63">
    <w:name w:val="76A8B64DCE364C4CACE3487462A96E63"/>
    <w:rsid w:val="00637A8E"/>
  </w:style>
  <w:style w:type="paragraph" w:customStyle="1" w:styleId="A4BF9E5E29254E1791A9957DFE719C23">
    <w:name w:val="A4BF9E5E29254E1791A9957DFE719C23"/>
    <w:rsid w:val="00637A8E"/>
  </w:style>
  <w:style w:type="paragraph" w:customStyle="1" w:styleId="18393056455945F98760467D45D29C8A">
    <w:name w:val="18393056455945F98760467D45D29C8A"/>
    <w:rsid w:val="00637A8E"/>
  </w:style>
  <w:style w:type="paragraph" w:customStyle="1" w:styleId="7E5D6497062F400DA980900A2E9806E8">
    <w:name w:val="7E5D6497062F400DA980900A2E9806E8"/>
    <w:rsid w:val="00637A8E"/>
  </w:style>
  <w:style w:type="paragraph" w:customStyle="1" w:styleId="5201AE8D43B1456689CB1AB64ED52561">
    <w:name w:val="5201AE8D43B1456689CB1AB64ED52561"/>
    <w:rsid w:val="00637A8E"/>
  </w:style>
  <w:style w:type="paragraph" w:customStyle="1" w:styleId="226905E68D5E470D8A828F1D7ED1FCD4">
    <w:name w:val="226905E68D5E470D8A828F1D7ED1FCD4"/>
    <w:rsid w:val="00637A8E"/>
  </w:style>
  <w:style w:type="paragraph" w:customStyle="1" w:styleId="60AB45ED3BFF47B18659FC896A3938AA">
    <w:name w:val="60AB45ED3BFF47B18659FC896A3938AA"/>
    <w:rsid w:val="00637A8E"/>
  </w:style>
  <w:style w:type="paragraph" w:customStyle="1" w:styleId="53C471F2FECB432FADCE626BE6D989B1">
    <w:name w:val="53C471F2FECB432FADCE626BE6D989B1"/>
    <w:rsid w:val="0009612F"/>
  </w:style>
  <w:style w:type="paragraph" w:customStyle="1" w:styleId="18AAE250B5934CD89293A2A987E8B285">
    <w:name w:val="18AAE250B5934CD89293A2A987E8B285"/>
    <w:rsid w:val="0009612F"/>
  </w:style>
  <w:style w:type="paragraph" w:customStyle="1" w:styleId="8D5B66D4195A4C4C8B4439E16F38E2A6">
    <w:name w:val="8D5B66D4195A4C4C8B4439E16F38E2A6"/>
    <w:rsid w:val="00B67052"/>
  </w:style>
  <w:style w:type="paragraph" w:customStyle="1" w:styleId="4A98C8A64F3E49A3A7D869EAB21AADDC">
    <w:name w:val="4A98C8A64F3E49A3A7D869EAB21AADDC"/>
    <w:rsid w:val="00B67052"/>
  </w:style>
  <w:style w:type="paragraph" w:customStyle="1" w:styleId="528646DA048D454BA53869B9DA2A9EC1">
    <w:name w:val="528646DA048D454BA53869B9DA2A9EC1"/>
    <w:rsid w:val="00AB4533"/>
  </w:style>
  <w:style w:type="paragraph" w:customStyle="1" w:styleId="996FEBD7BCB14900A30AD20EFBE0CA7F">
    <w:name w:val="996FEBD7BCB14900A30AD20EFBE0CA7F"/>
    <w:rsid w:val="00B01CBE"/>
  </w:style>
  <w:style w:type="paragraph" w:customStyle="1" w:styleId="DDBA2A4BCE0D4E9AB98CFC7D111D3A19">
    <w:name w:val="DDBA2A4BCE0D4E9AB98CFC7D111D3A19"/>
    <w:rsid w:val="00FB2DF5"/>
  </w:style>
  <w:style w:type="paragraph" w:customStyle="1" w:styleId="B5D52BFF71E6451F9500973470F0B4C7">
    <w:name w:val="B5D52BFF71E6451F9500973470F0B4C7"/>
    <w:rsid w:val="00BD70CC"/>
  </w:style>
  <w:style w:type="paragraph" w:customStyle="1" w:styleId="5A7C6D8CD76145F5A8C1E3C49015B75F">
    <w:name w:val="5A7C6D8CD76145F5A8C1E3C49015B75F"/>
    <w:rsid w:val="00BD70CC"/>
  </w:style>
  <w:style w:type="paragraph" w:customStyle="1" w:styleId="35251E2FE83244BCB34E20AE559C6608">
    <w:name w:val="35251E2FE83244BCB34E20AE559C6608"/>
    <w:rsid w:val="00BD70CC"/>
  </w:style>
  <w:style w:type="paragraph" w:customStyle="1" w:styleId="5E054BF26333486D82EF10410D82FA17">
    <w:name w:val="5E054BF26333486D82EF10410D82FA17"/>
    <w:rsid w:val="006C6C9A"/>
    <w:pPr>
      <w:spacing w:after="160" w:line="259" w:lineRule="auto"/>
    </w:pPr>
  </w:style>
  <w:style w:type="paragraph" w:customStyle="1" w:styleId="D9A4C63A42F04F1A95A1FB3317770768">
    <w:name w:val="D9A4C63A42F04F1A95A1FB3317770768"/>
    <w:rsid w:val="006C6C9A"/>
    <w:pPr>
      <w:spacing w:after="160" w:line="259" w:lineRule="auto"/>
    </w:pPr>
  </w:style>
  <w:style w:type="paragraph" w:customStyle="1" w:styleId="5931F26B52F74CEFB9792B9C0AAC0742">
    <w:name w:val="5931F26B52F74CEFB9792B9C0AAC0742"/>
    <w:rsid w:val="006C6C9A"/>
    <w:pPr>
      <w:spacing w:after="160" w:line="259" w:lineRule="auto"/>
    </w:pPr>
  </w:style>
  <w:style w:type="paragraph" w:customStyle="1" w:styleId="8EC8ABF2FA91471499B0E86A472A454B">
    <w:name w:val="8EC8ABF2FA91471499B0E86A472A454B"/>
    <w:rsid w:val="006C6C9A"/>
    <w:pPr>
      <w:spacing w:after="160" w:line="259" w:lineRule="auto"/>
    </w:pPr>
  </w:style>
  <w:style w:type="paragraph" w:customStyle="1" w:styleId="B301C8C56EE0498CAEB6C9D0330528EE">
    <w:name w:val="B301C8C56EE0498CAEB6C9D0330528EE"/>
    <w:rsid w:val="006C6C9A"/>
    <w:pPr>
      <w:spacing w:after="160" w:line="259" w:lineRule="auto"/>
    </w:pPr>
  </w:style>
  <w:style w:type="paragraph" w:customStyle="1" w:styleId="6E00E956E0C2469C8C774CBBFDD4DB96">
    <w:name w:val="6E00E956E0C2469C8C774CBBFDD4DB96"/>
    <w:rsid w:val="006C6C9A"/>
    <w:pPr>
      <w:spacing w:after="160" w:line="259" w:lineRule="auto"/>
    </w:pPr>
  </w:style>
  <w:style w:type="paragraph" w:customStyle="1" w:styleId="350A53B59D88425D948AA849F1B07A6B">
    <w:name w:val="350A53B59D88425D948AA849F1B07A6B"/>
    <w:rsid w:val="006C6C9A"/>
    <w:pPr>
      <w:spacing w:after="160" w:line="259" w:lineRule="auto"/>
    </w:pPr>
  </w:style>
  <w:style w:type="paragraph" w:customStyle="1" w:styleId="763604D1F8F241568FACF53DFB38CFE8">
    <w:name w:val="763604D1F8F241568FACF53DFB38CFE8"/>
    <w:rsid w:val="006C6C9A"/>
    <w:pPr>
      <w:spacing w:after="160" w:line="259" w:lineRule="auto"/>
    </w:pPr>
  </w:style>
  <w:style w:type="paragraph" w:customStyle="1" w:styleId="3CE4C54358BB47899DCBA4268C7FA8D4">
    <w:name w:val="3CE4C54358BB47899DCBA4268C7FA8D4"/>
    <w:rsid w:val="006C6C9A"/>
    <w:pPr>
      <w:spacing w:after="160" w:line="259" w:lineRule="auto"/>
    </w:pPr>
  </w:style>
  <w:style w:type="paragraph" w:customStyle="1" w:styleId="13505EFFAE4F47C3AC6E72D1D64BC78B">
    <w:name w:val="13505EFFAE4F47C3AC6E72D1D64BC78B"/>
    <w:rsid w:val="006C6C9A"/>
    <w:pPr>
      <w:spacing w:after="160" w:line="259" w:lineRule="auto"/>
    </w:pPr>
  </w:style>
  <w:style w:type="paragraph" w:customStyle="1" w:styleId="C6C6C190A68645A7B78676F21AE12A86">
    <w:name w:val="C6C6C190A68645A7B78676F21AE12A86"/>
    <w:rsid w:val="006C6C9A"/>
    <w:pPr>
      <w:spacing w:after="160" w:line="259" w:lineRule="auto"/>
    </w:pPr>
  </w:style>
  <w:style w:type="paragraph" w:customStyle="1" w:styleId="CA71BEB43F5C4E96B40F83F6275BFDBA">
    <w:name w:val="CA71BEB43F5C4E96B40F83F6275BFDBA"/>
    <w:rsid w:val="006C6C9A"/>
    <w:pPr>
      <w:spacing w:after="160" w:line="259" w:lineRule="auto"/>
    </w:pPr>
  </w:style>
  <w:style w:type="paragraph" w:customStyle="1" w:styleId="31EEF54E3E05462A87CFBA6F04F2B4E2">
    <w:name w:val="31EEF54E3E05462A87CFBA6F04F2B4E2"/>
    <w:pPr>
      <w:spacing w:after="160" w:line="259" w:lineRule="auto"/>
    </w:pPr>
  </w:style>
  <w:style w:type="paragraph" w:customStyle="1" w:styleId="9DAB49A48C8E47788F6750A033A206D4">
    <w:name w:val="9DAB49A48C8E47788F6750A033A206D4"/>
    <w:pPr>
      <w:spacing w:after="160" w:line="259" w:lineRule="auto"/>
    </w:pPr>
  </w:style>
  <w:style w:type="paragraph" w:customStyle="1" w:styleId="F34D4C1A6B2F4EAEAF95509AEBA1DDEA">
    <w:name w:val="F34D4C1A6B2F4EAEAF95509AEBA1DDEA"/>
    <w:pPr>
      <w:spacing w:after="160" w:line="259" w:lineRule="auto"/>
    </w:pPr>
  </w:style>
  <w:style w:type="paragraph" w:customStyle="1" w:styleId="C65567CE96204523849595B3EC814BC2">
    <w:name w:val="C65567CE96204523849595B3EC814BC2"/>
    <w:pPr>
      <w:spacing w:after="160" w:line="259" w:lineRule="auto"/>
    </w:pPr>
  </w:style>
  <w:style w:type="paragraph" w:customStyle="1" w:styleId="A956F924AA1043BE8042953FE106168C">
    <w:name w:val="A956F924AA1043BE8042953FE106168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E62E0-C672-49D5-9F13-431AD10FF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621</Words>
  <Characters>3541</Characters>
  <Application>Microsoft Office Word</Application>
  <DocSecurity>0</DocSecurity>
  <Lines>29</Lines>
  <Paragraphs>8</Paragraphs>
  <ScaleCrop>false</ScaleCrop>
  <Company/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2018-10-05T09:35:00Z</dcterms:created>
  <dcterms:modified xsi:type="dcterms:W3CDTF">2018-10-05T09:35:00Z</dcterms:modified>
</cp:coreProperties>
</file>